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AB" w:rsidRPr="002C04AB" w:rsidRDefault="002C04AB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AUSSCHREIBUNGSTEXTE</w:t>
      </w:r>
      <w:r w:rsidR="008D208C">
        <w:rPr>
          <w:rFonts w:ascii="Courier New" w:hAnsi="Courier New" w:cs="Courier New"/>
          <w:sz w:val="24"/>
        </w:rPr>
        <w:t xml:space="preserve"> DM100</w:t>
      </w:r>
    </w:p>
    <w:p w:rsidR="002C04AB" w:rsidRDefault="002C04AB">
      <w:pPr>
        <w:rPr>
          <w:rFonts w:ascii="Courier New" w:hAnsi="Courier New" w:cs="Courier New"/>
          <w:sz w:val="20"/>
        </w:rPr>
      </w:pPr>
    </w:p>
    <w:p w:rsidR="002C04AB" w:rsidRDefault="003B3EBE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</w:t>
      </w:r>
      <w:r w:rsidR="00DE4BEF">
        <w:rPr>
          <w:rFonts w:ascii="Courier New" w:hAnsi="Courier New" w:cs="Courier New"/>
          <w:sz w:val="20"/>
        </w:rPr>
        <w:t>Q</w:t>
      </w:r>
      <w:r>
        <w:rPr>
          <w:rFonts w:ascii="Courier New" w:hAnsi="Courier New" w:cs="Courier New"/>
          <w:sz w:val="20"/>
        </w:rPr>
        <w:t>-Automation</w:t>
      </w:r>
    </w:p>
    <w:p w:rsidR="003B3EBE" w:rsidRDefault="003B3EBE">
      <w:pPr>
        <w:rPr>
          <w:rFonts w:ascii="Courier New" w:hAnsi="Courier New" w:cs="Courier New"/>
          <w:sz w:val="20"/>
        </w:rPr>
      </w:pPr>
    </w:p>
    <w:p w:rsidR="002C04AB" w:rsidRDefault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SYSTEMBESCHREIBUNG</w:t>
      </w:r>
    </w:p>
    <w:p w:rsidR="002C04AB" w:rsidRDefault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  <w:t>HARDWARE</w:t>
      </w:r>
    </w:p>
    <w:p w:rsidR="002C04AB" w:rsidRDefault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  <w:t>SOFTWARE</w:t>
      </w:r>
    </w:p>
    <w:p w:rsidR="002C04AB" w:rsidRDefault="002C04AB">
      <w:pPr>
        <w:rPr>
          <w:rFonts w:ascii="Courier New" w:hAnsi="Courier New" w:cs="Courier New"/>
          <w:sz w:val="20"/>
        </w:rPr>
      </w:pPr>
    </w:p>
    <w:p w:rsidR="002C04AB" w:rsidRPr="002C04AB" w:rsidRDefault="003B3EBE" w:rsidP="002C04AB">
      <w:pPr>
        <w:pStyle w:val="Listenabsatz"/>
        <w:numPr>
          <w:ilvl w:val="0"/>
          <w:numId w:val="21"/>
        </w:numPr>
        <w:rPr>
          <w:rFonts w:ascii="Courier New" w:hAnsi="Courier New" w:cs="Courier New"/>
          <w:sz w:val="20"/>
        </w:rPr>
      </w:pPr>
      <w:del w:id="0" w:author="Schmeil, Hartmut" w:date="2021-01-14T08:44:00Z">
        <w:r w:rsidDel="00AE3B9F">
          <w:rPr>
            <w:rFonts w:ascii="Courier New" w:hAnsi="Courier New" w:cs="Courier New"/>
            <w:sz w:val="20"/>
          </w:rPr>
          <w:delText>TQ-Automation</w:delText>
        </w:r>
        <w:r w:rsidR="002C04AB" w:rsidRPr="002C04AB" w:rsidDel="00AE3B9F">
          <w:rPr>
            <w:rFonts w:ascii="Courier New" w:hAnsi="Courier New" w:cs="Courier New"/>
            <w:sz w:val="20"/>
          </w:rPr>
          <w:delText xml:space="preserve"> </w:delText>
        </w:r>
      </w:del>
      <w:r w:rsidR="002C04AB" w:rsidRPr="002C04AB">
        <w:rPr>
          <w:rFonts w:ascii="Courier New" w:hAnsi="Courier New" w:cs="Courier New"/>
          <w:sz w:val="20"/>
        </w:rPr>
        <w:t>HARDWARE</w:t>
      </w:r>
    </w:p>
    <w:p w:rsidR="002C04AB" w:rsidRDefault="002C04AB">
      <w:pPr>
        <w:rPr>
          <w:rFonts w:ascii="Courier New" w:hAnsi="Courier New" w:cs="Courier New"/>
          <w:sz w:val="20"/>
        </w:rPr>
      </w:pPr>
    </w:p>
    <w:p w:rsidR="002C04AB" w:rsidRPr="002C04AB" w:rsidRDefault="000B700D" w:rsidP="002C04AB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Spannungsversorgungsmodul </w:t>
      </w:r>
      <w:r w:rsidR="002C04AB" w:rsidRPr="002C04AB">
        <w:rPr>
          <w:rFonts w:ascii="Courier New" w:hAnsi="Courier New" w:cs="Courier New"/>
          <w:sz w:val="20"/>
        </w:rPr>
        <w:t>POW100</w:t>
      </w:r>
    </w:p>
    <w:p w:rsidR="002C04AB" w:rsidRPr="002C04AB" w:rsidRDefault="002C04AB" w:rsidP="002C04AB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2C04AB">
        <w:rPr>
          <w:rFonts w:ascii="Courier New" w:hAnsi="Courier New" w:cs="Courier New"/>
          <w:sz w:val="20"/>
          <w:lang w:val="en-US"/>
        </w:rPr>
        <w:t>Controller CUB100</w:t>
      </w:r>
    </w:p>
    <w:p w:rsidR="00BF701C" w:rsidRDefault="00BF701C" w:rsidP="00BF701C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BF701C">
        <w:rPr>
          <w:rFonts w:ascii="Courier New" w:hAnsi="Courier New" w:cs="Courier New"/>
          <w:sz w:val="20"/>
          <w:lang w:val="en-US"/>
        </w:rPr>
        <w:t xml:space="preserve">I/O </w:t>
      </w:r>
      <w:proofErr w:type="spellStart"/>
      <w:r w:rsidRPr="00BF701C">
        <w:rPr>
          <w:rFonts w:ascii="Courier New" w:hAnsi="Courier New" w:cs="Courier New"/>
          <w:sz w:val="20"/>
          <w:lang w:val="en-US"/>
        </w:rPr>
        <w:t>Anschlussmodul</w:t>
      </w:r>
      <w:proofErr w:type="spellEnd"/>
      <w:r w:rsidRPr="00BF701C">
        <w:rPr>
          <w:rFonts w:ascii="Courier New" w:hAnsi="Courier New" w:cs="Courier New"/>
          <w:sz w:val="20"/>
          <w:lang w:val="en-US"/>
        </w:rPr>
        <w:t xml:space="preserve"> </w:t>
      </w:r>
      <w:r w:rsidR="00B46645">
        <w:rPr>
          <w:rFonts w:ascii="Courier New" w:hAnsi="Courier New" w:cs="Courier New"/>
          <w:sz w:val="20"/>
          <w:lang w:val="en-US"/>
        </w:rPr>
        <w:t>REL</w:t>
      </w:r>
      <w:r w:rsidRPr="00BF701C">
        <w:rPr>
          <w:rFonts w:ascii="Courier New" w:hAnsi="Courier New" w:cs="Courier New"/>
          <w:sz w:val="20"/>
          <w:lang w:val="en-US"/>
        </w:rPr>
        <w:t>100</w:t>
      </w:r>
    </w:p>
    <w:p w:rsidR="00B46645" w:rsidRPr="00B46645" w:rsidRDefault="00B46645" w:rsidP="00B46645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BF701C">
        <w:rPr>
          <w:rFonts w:ascii="Courier New" w:hAnsi="Courier New" w:cs="Courier New"/>
          <w:sz w:val="20"/>
          <w:lang w:val="en-US"/>
        </w:rPr>
        <w:t xml:space="preserve">I/O </w:t>
      </w:r>
      <w:proofErr w:type="spellStart"/>
      <w:r w:rsidRPr="00BF701C">
        <w:rPr>
          <w:rFonts w:ascii="Courier New" w:hAnsi="Courier New" w:cs="Courier New"/>
          <w:sz w:val="20"/>
          <w:lang w:val="en-US"/>
        </w:rPr>
        <w:t>Anschlussmodul</w:t>
      </w:r>
      <w:proofErr w:type="spellEnd"/>
      <w:r w:rsidRPr="00BF701C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  <w:lang w:val="en-US"/>
        </w:rPr>
        <w:t>ANO</w:t>
      </w:r>
      <w:r w:rsidRPr="00BF701C">
        <w:rPr>
          <w:rFonts w:ascii="Courier New" w:hAnsi="Courier New" w:cs="Courier New"/>
          <w:sz w:val="20"/>
          <w:lang w:val="en-US"/>
        </w:rPr>
        <w:t>100</w:t>
      </w:r>
    </w:p>
    <w:p w:rsidR="00BF701C" w:rsidRPr="00BF701C" w:rsidRDefault="00BF701C" w:rsidP="00BF701C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BF701C">
        <w:rPr>
          <w:rFonts w:ascii="Courier New" w:hAnsi="Courier New" w:cs="Courier New"/>
          <w:sz w:val="20"/>
        </w:rPr>
        <w:t>Verbindungsmodul PAT100</w:t>
      </w:r>
    </w:p>
    <w:p w:rsidR="002C04AB" w:rsidRPr="00840300" w:rsidRDefault="00BF701C" w:rsidP="00BF701C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>Energy</w:t>
      </w:r>
      <w:r w:rsidR="00297703">
        <w:rPr>
          <w:rFonts w:ascii="Courier New" w:hAnsi="Courier New" w:cs="Courier New"/>
          <w:sz w:val="20"/>
        </w:rPr>
        <w:t xml:space="preserve"> M</w:t>
      </w:r>
      <w:r>
        <w:rPr>
          <w:rFonts w:ascii="Courier New" w:hAnsi="Courier New" w:cs="Courier New"/>
          <w:sz w:val="20"/>
        </w:rPr>
        <w:t xml:space="preserve">anager </w:t>
      </w:r>
      <w:r w:rsidR="00B46645">
        <w:rPr>
          <w:rFonts w:ascii="Courier New" w:hAnsi="Courier New" w:cs="Courier New"/>
          <w:sz w:val="20"/>
        </w:rPr>
        <w:t>E</w:t>
      </w:r>
      <w:r>
        <w:rPr>
          <w:rFonts w:ascii="Courier New" w:hAnsi="Courier New" w:cs="Courier New"/>
          <w:sz w:val="20"/>
        </w:rPr>
        <w:t>M</w:t>
      </w:r>
      <w:ins w:id="1" w:author="Schmeil, Hartmut" w:date="2021-01-08T11:29:00Z">
        <w:r w:rsidR="005622C9">
          <w:rPr>
            <w:rFonts w:ascii="Courier New" w:hAnsi="Courier New" w:cs="Courier New"/>
            <w:sz w:val="20"/>
          </w:rPr>
          <w:t>420 LLRR</w:t>
        </w:r>
      </w:ins>
      <w:del w:id="2" w:author="Schmeil, Hartmut" w:date="2021-01-08T11:29:00Z">
        <w:r w:rsidDel="005622C9">
          <w:rPr>
            <w:rFonts w:ascii="Courier New" w:hAnsi="Courier New" w:cs="Courier New"/>
            <w:sz w:val="20"/>
          </w:rPr>
          <w:delText>300</w:delText>
        </w:r>
      </w:del>
      <w:del w:id="3" w:author="Schmeil, Hartmut" w:date="2021-01-08T11:28:00Z">
        <w:r w:rsidDel="005622C9">
          <w:rPr>
            <w:rFonts w:ascii="Courier New" w:hAnsi="Courier New" w:cs="Courier New"/>
            <w:sz w:val="20"/>
          </w:rPr>
          <w:delText>L</w:delText>
        </w:r>
        <w:r w:rsidR="00B46645" w:rsidDel="005622C9">
          <w:rPr>
            <w:rFonts w:ascii="Courier New" w:hAnsi="Courier New" w:cs="Courier New"/>
            <w:sz w:val="20"/>
          </w:rPr>
          <w:delText>R</w:delText>
        </w:r>
      </w:del>
    </w:p>
    <w:p w:rsidR="00840300" w:rsidRPr="005622C9" w:rsidRDefault="00840300" w:rsidP="00840300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rPrChange w:id="4" w:author="Schmeil, Hartmut" w:date="2021-01-08T11:29:00Z">
            <w:rPr>
              <w:rFonts w:ascii="Courier New" w:hAnsi="Courier New" w:cs="Courier New"/>
              <w:sz w:val="20"/>
              <w:lang w:val="en-US"/>
            </w:rPr>
          </w:rPrChange>
        </w:rPr>
      </w:pPr>
      <w:r>
        <w:rPr>
          <w:rFonts w:ascii="Courier New" w:hAnsi="Courier New" w:cs="Courier New"/>
          <w:sz w:val="20"/>
        </w:rPr>
        <w:t>Sensorbar EB203</w:t>
      </w:r>
      <w:r w:rsidR="00297703">
        <w:rPr>
          <w:rFonts w:ascii="Courier New" w:hAnsi="Courier New" w:cs="Courier New"/>
          <w:sz w:val="20"/>
        </w:rPr>
        <w:t>, EB206, EB209, EB212</w:t>
      </w:r>
    </w:p>
    <w:p w:rsidR="003B3EBE" w:rsidRPr="005622C9" w:rsidRDefault="003B3EBE" w:rsidP="003B3EBE">
      <w:pPr>
        <w:pStyle w:val="Listenabsatz"/>
        <w:autoSpaceDE w:val="0"/>
        <w:autoSpaceDN w:val="0"/>
        <w:adjustRightInd w:val="0"/>
        <w:ind w:left="1065"/>
        <w:rPr>
          <w:rFonts w:ascii="Courier New" w:hAnsi="Courier New" w:cs="Courier New"/>
          <w:sz w:val="20"/>
          <w:rPrChange w:id="5" w:author="Schmeil, Hartmut" w:date="2021-01-08T11:29:00Z">
            <w:rPr>
              <w:rFonts w:ascii="Courier New" w:hAnsi="Courier New" w:cs="Courier New"/>
              <w:sz w:val="20"/>
              <w:lang w:val="en-US"/>
            </w:rPr>
          </w:rPrChange>
        </w:rPr>
      </w:pPr>
    </w:p>
    <w:p w:rsidR="003B3EBE" w:rsidRPr="005622C9" w:rsidRDefault="003B3EBE" w:rsidP="00BF701C">
      <w:pPr>
        <w:pStyle w:val="Listenabsatz"/>
        <w:autoSpaceDE w:val="0"/>
        <w:autoSpaceDN w:val="0"/>
        <w:adjustRightInd w:val="0"/>
        <w:ind w:left="1065"/>
        <w:rPr>
          <w:rFonts w:ascii="Courier New" w:hAnsi="Courier New" w:cs="Courier New"/>
          <w:sz w:val="20"/>
          <w:rPrChange w:id="6" w:author="Schmeil, Hartmut" w:date="2021-01-08T11:29:00Z">
            <w:rPr>
              <w:rFonts w:ascii="Courier New" w:hAnsi="Courier New" w:cs="Courier New"/>
              <w:sz w:val="20"/>
              <w:lang w:val="en-US"/>
            </w:rPr>
          </w:rPrChange>
        </w:rPr>
      </w:pPr>
    </w:p>
    <w:p w:rsidR="002C04AB" w:rsidRDefault="003B3EBE" w:rsidP="00BF701C">
      <w:pPr>
        <w:pStyle w:val="Listenabsatz"/>
        <w:numPr>
          <w:ilvl w:val="0"/>
          <w:numId w:val="21"/>
        </w:num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>DM100</w:t>
      </w:r>
      <w:r w:rsidR="00BF701C" w:rsidRPr="00BF701C">
        <w:rPr>
          <w:rFonts w:ascii="Courier New" w:hAnsi="Courier New" w:cs="Courier New"/>
          <w:sz w:val="20"/>
          <w:lang w:val="en-US"/>
        </w:rPr>
        <w:t xml:space="preserve"> SOFTWARE</w:t>
      </w:r>
    </w:p>
    <w:p w:rsidR="000F0F3B" w:rsidRPr="009904C4" w:rsidRDefault="000F0F3B" w:rsidP="000F0F3B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0F0F3B">
        <w:rPr>
          <w:rFonts w:ascii="Courier New" w:hAnsi="Courier New" w:cs="Courier New"/>
          <w:sz w:val="20"/>
        </w:rPr>
        <w:t>Systembeschreibung DM100</w:t>
      </w:r>
    </w:p>
    <w:p w:rsidR="009904C4" w:rsidRDefault="009904C4" w:rsidP="009904C4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proofErr w:type="spellStart"/>
      <w:r>
        <w:rPr>
          <w:rFonts w:ascii="Courier New" w:hAnsi="Courier New" w:cs="Courier New"/>
          <w:sz w:val="20"/>
          <w:lang w:val="en-US"/>
        </w:rPr>
        <w:t>Projektierungs</w:t>
      </w:r>
      <w:proofErr w:type="spellEnd"/>
      <w:r>
        <w:rPr>
          <w:rFonts w:ascii="Courier New" w:hAnsi="Courier New" w:cs="Courier New"/>
          <w:sz w:val="20"/>
          <w:lang w:val="en-US"/>
        </w:rPr>
        <w:t>-S</w:t>
      </w:r>
      <w:r w:rsidRPr="00BF701C">
        <w:rPr>
          <w:rFonts w:ascii="Courier New" w:hAnsi="Courier New" w:cs="Courier New"/>
          <w:sz w:val="20"/>
          <w:lang w:val="en-US"/>
        </w:rPr>
        <w:t xml:space="preserve">oftware </w:t>
      </w:r>
      <w:r>
        <w:rPr>
          <w:rFonts w:ascii="Courier New" w:hAnsi="Courier New" w:cs="Courier New"/>
          <w:sz w:val="20"/>
          <w:lang w:val="en-US"/>
        </w:rPr>
        <w:t>B-STUDIO</w:t>
      </w:r>
    </w:p>
    <w:p w:rsidR="009904C4" w:rsidRDefault="009904C4" w:rsidP="009904C4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>Softwarelizenzen DM100</w:t>
      </w:r>
    </w:p>
    <w:p w:rsidR="009904C4" w:rsidRPr="009904C4" w:rsidRDefault="009904C4" w:rsidP="009904C4">
      <w:pPr>
        <w:pStyle w:val="Listenabsatz"/>
        <w:numPr>
          <w:ilvl w:val="1"/>
          <w:numId w:val="21"/>
        </w:num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Softwarelizenzen </w:t>
      </w:r>
      <w:r w:rsidRPr="00581780">
        <w:rPr>
          <w:rFonts w:ascii="Courier New" w:hAnsi="Courier New" w:cs="Courier New"/>
          <w:sz w:val="20"/>
        </w:rPr>
        <w:t>Visualisierung B-VISRUN</w:t>
      </w:r>
      <w:r>
        <w:rPr>
          <w:rFonts w:ascii="Courier New" w:hAnsi="Courier New" w:cs="Courier New"/>
          <w:sz w:val="20"/>
        </w:rPr>
        <w:t xml:space="preserve"> S</w:t>
      </w:r>
    </w:p>
    <w:p w:rsidR="000F0F3B" w:rsidRPr="009904C4" w:rsidRDefault="000F0F3B" w:rsidP="009904C4">
      <w:pPr>
        <w:pStyle w:val="Listenabsatz"/>
        <w:autoSpaceDE w:val="0"/>
        <w:autoSpaceDN w:val="0"/>
        <w:adjustRightInd w:val="0"/>
        <w:ind w:left="1065"/>
        <w:rPr>
          <w:rFonts w:ascii="Courier New" w:hAnsi="Courier New" w:cs="Courier New"/>
          <w:sz w:val="20"/>
          <w:lang w:val="en-US"/>
        </w:rPr>
      </w:pPr>
    </w:p>
    <w:p w:rsidR="002C04AB" w:rsidRPr="00581780" w:rsidRDefault="002C04AB">
      <w:pPr>
        <w:rPr>
          <w:rFonts w:ascii="Courier New" w:hAnsi="Courier New" w:cs="Courier New"/>
          <w:sz w:val="20"/>
        </w:rPr>
      </w:pPr>
    </w:p>
    <w:p w:rsidR="002C04AB" w:rsidRPr="00581780" w:rsidRDefault="002C04AB">
      <w:pPr>
        <w:rPr>
          <w:rFonts w:ascii="Courier New" w:hAnsi="Courier New" w:cs="Courier New"/>
          <w:sz w:val="20"/>
        </w:rPr>
      </w:pPr>
      <w:r w:rsidRPr="00581780">
        <w:rPr>
          <w:rFonts w:ascii="Courier New" w:hAnsi="Courier New" w:cs="Courier New"/>
          <w:sz w:val="20"/>
        </w:rPr>
        <w:br w:type="page"/>
      </w:r>
    </w:p>
    <w:p w:rsidR="00C65BD2" w:rsidRDefault="00B00D7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del w:id="7" w:author="Schmeil, Hartmut" w:date="2021-01-14T08:42:00Z">
        <w:r w:rsidDel="00AE3B9F">
          <w:rPr>
            <w:rFonts w:ascii="Courier New" w:hAnsi="Courier New" w:cs="Courier New"/>
            <w:sz w:val="20"/>
          </w:rPr>
          <w:lastRenderedPageBreak/>
          <w:delText xml:space="preserve">TQ-Automation </w:delText>
        </w:r>
      </w:del>
      <w:r w:rsidR="00C65BD2">
        <w:rPr>
          <w:rFonts w:ascii="Courier New" w:hAnsi="Courier New" w:cs="Courier New"/>
          <w:sz w:val="20"/>
        </w:rPr>
        <w:t>Hardware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Die Hardwarekomponenten sind für Hutschienenmontage </w:t>
      </w:r>
    </w:p>
    <w:p w:rsidR="004A04B2" w:rsidRDefault="00C65BD2" w:rsidP="00C65BD2">
      <w:pPr>
        <w:autoSpaceDE w:val="0"/>
        <w:autoSpaceDN w:val="0"/>
        <w:adjustRightInd w:val="0"/>
        <w:rPr>
          <w:ins w:id="8" w:author="Schmeil, Hartmut" w:date="2019-11-18T13:23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und den Einbau in </w:t>
      </w:r>
      <w:r w:rsidR="004B6612">
        <w:rPr>
          <w:rFonts w:ascii="Courier New" w:hAnsi="Courier New" w:cs="Courier New"/>
          <w:sz w:val="20"/>
        </w:rPr>
        <w:t>Elektrounterverteilungen</w:t>
      </w:r>
      <w:r w:rsidR="004A04B2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mit 45mm</w:t>
      </w:r>
      <w:r w:rsidR="004A04B2">
        <w:rPr>
          <w:rFonts w:ascii="Courier New" w:hAnsi="Courier New" w:cs="Courier New"/>
          <w:sz w:val="20"/>
        </w:rPr>
        <w:t xml:space="preserve">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Ausschnitt </w:t>
      </w:r>
      <w:r w:rsidR="00876D83">
        <w:rPr>
          <w:rFonts w:ascii="Courier New" w:hAnsi="Courier New" w:cs="Courier New"/>
          <w:sz w:val="20"/>
        </w:rPr>
        <w:t>vorgesehen</w:t>
      </w:r>
      <w:r>
        <w:rPr>
          <w:rFonts w:ascii="Courier New" w:hAnsi="Courier New" w:cs="Courier New"/>
          <w:sz w:val="20"/>
        </w:rPr>
        <w:t>.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Hardwarekomponenten sind zweigeteilt aufgebaut.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Die untere Hälfte, das Terminalmodul, enthält alle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Steckverbindungen, um Drähte und Feldbusse anschließen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zu können. Die obere Hälfte, das Elektronikmodul,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enthält die Elektronikkomponenten. Die Teilung erlaubt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eine Trennung der Arbeitsschritte (a) Montage,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Verdrahtung und Installationstest und (b)Projektierung,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Parametrierung, Test und Simulation. Bei Wartung oder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Austausch der Elektronikmodule muss die Verdrahtung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nicht gelöst werden. Die Module sind untereinander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mittels CAB Bus zusammengeschaltet, was beim Aufstecken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auf die Hutschiene automatisch mittels eines Jumpers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geschieht. Bei abgesetzter Montage, erfolgt die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Verbindung des CAB Busses der Module über ein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Verbindungsmodul</w:t>
      </w:r>
      <w:r w:rsidR="008D208C">
        <w:rPr>
          <w:rFonts w:ascii="Courier New" w:hAnsi="Courier New" w:cs="Courier New"/>
          <w:sz w:val="20"/>
        </w:rPr>
        <w:t xml:space="preserve"> PAT100</w:t>
      </w:r>
      <w:r>
        <w:rPr>
          <w:rFonts w:ascii="Courier New" w:hAnsi="Courier New" w:cs="Courier New"/>
          <w:sz w:val="20"/>
        </w:rPr>
        <w:t>. Die Adressierung der Module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funktioniert vollkommen automatisch und bedarf keiner</w:t>
      </w:r>
    </w:p>
    <w:p w:rsidR="008C62DD" w:rsidRDefault="00DE5845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Konfigurierung.</w:t>
      </w:r>
      <w:r w:rsidR="008C62DD">
        <w:rPr>
          <w:rFonts w:ascii="Courier New" w:hAnsi="Courier New" w:cs="Courier New"/>
          <w:sz w:val="20"/>
        </w:rPr>
        <w:t xml:space="preserve"> Die binäre Ansteuerung der Lasten</w:t>
      </w:r>
    </w:p>
    <w:p w:rsidR="008C62DD" w:rsidRDefault="008C62DD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Stromerzeuger erfolgt über das Relaisausgangsmodul</w:t>
      </w:r>
    </w:p>
    <w:p w:rsidR="008C62DD" w:rsidRDefault="008C62DD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REL100. Die analoge Ansteuerung über das Analog-</w:t>
      </w:r>
    </w:p>
    <w:p w:rsidR="00DE5845" w:rsidRDefault="008C62DD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Ausgangsmodul ANO100. Auf der CUB100 werden neben den</w:t>
      </w:r>
    </w:p>
    <w:p w:rsidR="008D208C" w:rsidRDefault="008C62DD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2 Et</w:t>
      </w:r>
      <w:r w:rsidR="00C207F7">
        <w:rPr>
          <w:rFonts w:ascii="Courier New" w:hAnsi="Courier New" w:cs="Courier New"/>
          <w:sz w:val="20"/>
        </w:rPr>
        <w:t>h</w:t>
      </w:r>
      <w:r>
        <w:rPr>
          <w:rFonts w:ascii="Courier New" w:hAnsi="Courier New" w:cs="Courier New"/>
          <w:sz w:val="20"/>
        </w:rPr>
        <w:t>ernet-Schnittstellen</w:t>
      </w:r>
      <w:r w:rsidR="008D208C">
        <w:rPr>
          <w:rFonts w:ascii="Courier New" w:hAnsi="Courier New" w:cs="Courier New"/>
          <w:sz w:val="20"/>
        </w:rPr>
        <w:t xml:space="preserve"> auch 2 serielle Schnittstellen</w:t>
      </w:r>
    </w:p>
    <w:p w:rsidR="008C62DD" w:rsidRDefault="008D208C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weitere</w:t>
      </w:r>
      <w:r w:rsidR="008C62DD">
        <w:rPr>
          <w:rFonts w:ascii="Courier New" w:hAnsi="Courier New" w:cs="Courier New"/>
          <w:sz w:val="20"/>
        </w:rPr>
        <w:t xml:space="preserve"> binäre Ein</w:t>
      </w:r>
      <w:r w:rsidR="0087566E">
        <w:rPr>
          <w:rFonts w:ascii="Courier New" w:hAnsi="Courier New" w:cs="Courier New"/>
          <w:sz w:val="20"/>
        </w:rPr>
        <w:t xml:space="preserve">- und </w:t>
      </w:r>
      <w:r w:rsidR="008C62DD">
        <w:rPr>
          <w:rFonts w:ascii="Courier New" w:hAnsi="Courier New" w:cs="Courier New"/>
          <w:sz w:val="20"/>
        </w:rPr>
        <w:t>Ausgänge zur</w:t>
      </w:r>
      <w:r>
        <w:rPr>
          <w:rFonts w:ascii="Courier New" w:hAnsi="Courier New" w:cs="Courier New"/>
          <w:sz w:val="20"/>
        </w:rPr>
        <w:t xml:space="preserve"> </w:t>
      </w:r>
      <w:r w:rsidR="008C62DD">
        <w:rPr>
          <w:rFonts w:ascii="Courier New" w:hAnsi="Courier New" w:cs="Courier New"/>
          <w:sz w:val="20"/>
        </w:rPr>
        <w:t>Verfügung gestellt.</w:t>
      </w:r>
    </w:p>
    <w:p w:rsidR="005C3250" w:rsidRDefault="005C3250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5C3250" w:rsidRDefault="005C3250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Spannungsversorgungsmodul </w:t>
      </w:r>
      <w:del w:id="9" w:author="Schmeil, Hartmut" w:date="2021-01-14T08:44:00Z">
        <w:r w:rsidDel="00AE3B9F">
          <w:rPr>
            <w:rFonts w:ascii="Courier New" w:hAnsi="Courier New" w:cs="Courier New"/>
            <w:sz w:val="20"/>
          </w:rPr>
          <w:delText>TQ</w:delText>
        </w:r>
      </w:del>
      <w:del w:id="10" w:author="Schmeil, Hartmut" w:date="2021-01-14T08:42:00Z">
        <w:r w:rsidDel="00AE3B9F">
          <w:rPr>
            <w:rFonts w:ascii="Courier New" w:hAnsi="Courier New" w:cs="Courier New"/>
            <w:sz w:val="20"/>
          </w:rPr>
          <w:delText>-Automation</w:delText>
        </w:r>
      </w:del>
      <w:del w:id="11" w:author="Schmeil, Hartmut" w:date="2021-01-14T08:44:00Z">
        <w:r w:rsidDel="00AE3B9F">
          <w:rPr>
            <w:rFonts w:ascii="Courier New" w:hAnsi="Courier New" w:cs="Courier New"/>
            <w:sz w:val="20"/>
          </w:rPr>
          <w:delText xml:space="preserve"> </w:delText>
        </w:r>
      </w:del>
      <w:r>
        <w:rPr>
          <w:rFonts w:ascii="Courier New" w:hAnsi="Courier New" w:cs="Courier New"/>
          <w:sz w:val="20"/>
        </w:rPr>
        <w:t>POW100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  <w:del w:id="12" w:author="Schmeil, Hartmut" w:date="2021-01-08T12:19:00Z">
        <w:r w:rsidDel="00434357">
          <w:rPr>
            <w:rFonts w:ascii="Courier New" w:hAnsi="Courier New" w:cs="Courier New"/>
            <w:sz w:val="20"/>
          </w:rPr>
          <w:delText>:</w:delText>
        </w:r>
      </w:del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Spannungsversorgung</w:t>
      </w:r>
      <w:del w:id="13" w:author="Schmeil, Hartmut" w:date="2021-01-08T12:19:00Z">
        <w:r w:rsidR="00FE6D44" w:rsidDel="00434357">
          <w:rPr>
            <w:rFonts w:ascii="Courier New" w:hAnsi="Courier New" w:cs="Courier New"/>
            <w:sz w:val="20"/>
          </w:rPr>
          <w:delText>:</w:delText>
        </w:r>
      </w:del>
      <w:ins w:id="14" w:author="Schmeil, Hartmut" w:date="2021-01-08T12:20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ins w:id="15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</w:ins>
      <w:del w:id="16" w:author="Schmeil, Hartmut" w:date="2021-01-08T12:20:00Z">
        <w:r w:rsidDel="00434357">
          <w:rPr>
            <w:rFonts w:ascii="Courier New" w:hAnsi="Courier New" w:cs="Courier New"/>
            <w:sz w:val="20"/>
          </w:rPr>
          <w:delText xml:space="preserve">             </w:delText>
        </w:r>
      </w:del>
      <w:r>
        <w:rPr>
          <w:rFonts w:ascii="Courier New" w:hAnsi="Courier New" w:cs="Courier New"/>
          <w:sz w:val="20"/>
        </w:rPr>
        <w:t>230V</w:t>
      </w:r>
      <w:ins w:id="17" w:author="Schmeil, Hartmut" w:date="2021-01-08T12:20:00Z">
        <w:r w:rsidR="00434357">
          <w:rPr>
            <w:rFonts w:ascii="Courier New" w:hAnsi="Courier New" w:cs="Courier New"/>
            <w:sz w:val="20"/>
          </w:rPr>
          <w:t xml:space="preserve"> AC</w:t>
        </w:r>
      </w:ins>
      <w:del w:id="18" w:author="Schmeil, Hartmut" w:date="2021-01-08T12:20:00Z">
        <w:r w:rsidDel="00434357">
          <w:rPr>
            <w:rFonts w:ascii="Courier New" w:hAnsi="Courier New" w:cs="Courier New"/>
            <w:sz w:val="20"/>
          </w:rPr>
          <w:delText>~</w:delText>
        </w:r>
      </w:del>
      <w:r>
        <w:rPr>
          <w:rFonts w:ascii="Courier New" w:hAnsi="Courier New" w:cs="Courier New"/>
          <w:sz w:val="20"/>
        </w:rPr>
        <w:t xml:space="preserve"> , 0,2A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Ausgangsspannung</w:t>
      </w:r>
      <w:ins w:id="19" w:author="Schmeil, Hartmut" w:date="2021-01-08T12:20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ins w:id="20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</w:ins>
      <w:del w:id="21" w:author="Schmeil, Hartmut" w:date="2021-01-08T12:20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Del="00434357">
          <w:rPr>
            <w:rFonts w:ascii="Courier New" w:hAnsi="Courier New" w:cs="Courier New"/>
            <w:sz w:val="20"/>
          </w:rPr>
          <w:delText xml:space="preserve">                </w:delText>
        </w:r>
      </w:del>
      <w:r>
        <w:rPr>
          <w:rFonts w:ascii="Courier New" w:hAnsi="Courier New" w:cs="Courier New"/>
          <w:sz w:val="20"/>
        </w:rPr>
        <w:t>24V</w:t>
      </w:r>
      <w:ins w:id="22" w:author="Schmeil, Hartmut" w:date="2021-01-08T12:20:00Z">
        <w:r w:rsidR="00434357">
          <w:rPr>
            <w:rFonts w:ascii="Courier New" w:hAnsi="Courier New" w:cs="Courier New"/>
            <w:sz w:val="20"/>
          </w:rPr>
          <w:t xml:space="preserve"> DC</w:t>
        </w:r>
      </w:ins>
      <w:r>
        <w:rPr>
          <w:rFonts w:ascii="Courier New" w:hAnsi="Courier New" w:cs="Courier New"/>
          <w:sz w:val="20"/>
        </w:rPr>
        <w:t xml:space="preserve"> ±5% (SELV)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Anschlussleistung</w:t>
      </w:r>
      <w:ins w:id="23" w:author="Schmeil, Hartmut" w:date="2021-01-08T12:20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ins w:id="24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</w:ins>
      <w:del w:id="25" w:author="Schmeil, Hartmut" w:date="2021-01-08T12:20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Del="00434357">
          <w:rPr>
            <w:rFonts w:ascii="Courier New" w:hAnsi="Courier New" w:cs="Courier New"/>
            <w:sz w:val="20"/>
          </w:rPr>
          <w:delText xml:space="preserve">               </w:delText>
        </w:r>
      </w:del>
      <w:r>
        <w:rPr>
          <w:rFonts w:ascii="Courier New" w:hAnsi="Courier New" w:cs="Courier New"/>
          <w:sz w:val="20"/>
        </w:rPr>
        <w:t>40W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Spannungsversorgung der Baugruppen über CAB Bus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Gehäuseform</w:t>
      </w:r>
      <w:ins w:id="26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del w:id="27" w:author="Schmeil, Hartmut" w:date="2021-01-08T12:21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Del="00434357">
          <w:rPr>
            <w:rFonts w:ascii="Courier New" w:hAnsi="Courier New" w:cs="Courier New"/>
            <w:sz w:val="20"/>
          </w:rPr>
          <w:delText xml:space="preserve">                     </w:delText>
        </w:r>
      </w:del>
      <w:r>
        <w:rPr>
          <w:rFonts w:ascii="Courier New" w:hAnsi="Courier New" w:cs="Courier New"/>
          <w:sz w:val="20"/>
        </w:rPr>
        <w:t>REG (nach DIN 43880)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Gehäusebreite</w:t>
      </w:r>
      <w:ins w:id="28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del w:id="29" w:author="Schmeil, Hartmut" w:date="2021-01-08T12:21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Del="00434357">
          <w:rPr>
            <w:rFonts w:ascii="Courier New" w:hAnsi="Courier New" w:cs="Courier New"/>
            <w:sz w:val="20"/>
          </w:rPr>
          <w:delText xml:space="preserve">                   </w:delText>
        </w:r>
      </w:del>
      <w:r>
        <w:rPr>
          <w:rFonts w:ascii="Courier New" w:hAnsi="Courier New" w:cs="Courier New"/>
          <w:sz w:val="20"/>
        </w:rPr>
        <w:t>5TE</w:t>
      </w:r>
    </w:p>
    <w:p w:rsidR="005C3250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ins w:id="30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del w:id="31" w:author="Schmeil, Hartmut" w:date="2021-01-08T12:21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Del="00434357">
          <w:rPr>
            <w:rFonts w:ascii="Courier New" w:hAnsi="Courier New" w:cs="Courier New"/>
            <w:sz w:val="20"/>
          </w:rPr>
          <w:delText xml:space="preserve">     </w:delText>
        </w:r>
      </w:del>
      <w:r>
        <w:rPr>
          <w:rFonts w:ascii="Courier New" w:hAnsi="Courier New" w:cs="Courier New"/>
          <w:sz w:val="20"/>
        </w:rPr>
        <w:t>0°C..+50°C/-25°C..+70°C</w:t>
      </w:r>
    </w:p>
    <w:p w:rsidR="005C3250" w:rsidRPr="00073656" w:rsidRDefault="005C3250" w:rsidP="005C325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073656">
        <w:rPr>
          <w:rFonts w:ascii="Courier New" w:hAnsi="Courier New" w:cs="Courier New"/>
          <w:sz w:val="20"/>
        </w:rPr>
        <w:t>Schutzklasse</w:t>
      </w:r>
      <w:ins w:id="32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del w:id="33" w:author="Schmeil, Hartmut" w:date="2021-01-08T12:21:00Z">
        <w:r w:rsidR="00FE6D44" w:rsidDel="00434357">
          <w:rPr>
            <w:rFonts w:ascii="Courier New" w:hAnsi="Courier New" w:cs="Courier New"/>
            <w:sz w:val="20"/>
          </w:rPr>
          <w:delText>:</w:delText>
        </w:r>
        <w:r w:rsidRPr="00073656" w:rsidDel="00434357">
          <w:rPr>
            <w:rFonts w:ascii="Courier New" w:hAnsi="Courier New" w:cs="Courier New"/>
            <w:sz w:val="20"/>
          </w:rPr>
          <w:delText xml:space="preserve">                    </w:delText>
        </w:r>
      </w:del>
      <w:r w:rsidRPr="00073656">
        <w:rPr>
          <w:rFonts w:ascii="Courier New" w:hAnsi="Courier New" w:cs="Courier New"/>
          <w:sz w:val="20"/>
        </w:rPr>
        <w:t>IP20</w:t>
      </w:r>
    </w:p>
    <w:p w:rsidR="005C3250" w:rsidRDefault="005C3250" w:rsidP="005C3250">
      <w:pPr>
        <w:pStyle w:val="Absatz1"/>
        <w:rPr>
          <w:rFonts w:ascii="Courier New" w:hAnsi="Courier New" w:cs="Courier New"/>
          <w:sz w:val="20"/>
        </w:rPr>
      </w:pPr>
      <w:r w:rsidRPr="00073656">
        <w:rPr>
          <w:rFonts w:ascii="Courier New" w:hAnsi="Courier New" w:cs="Courier New"/>
          <w:sz w:val="20"/>
        </w:rPr>
        <w:t>Fabrikat</w:t>
      </w:r>
      <w:ins w:id="34" w:author="Schmeil, Hartmut" w:date="2021-01-08T12:21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ins w:id="35" w:author="Schmeil, Hartmut" w:date="2021-01-08T12:22:00Z"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  <w:r w:rsidR="00434357">
          <w:rPr>
            <w:rFonts w:ascii="Courier New" w:hAnsi="Courier New" w:cs="Courier New"/>
            <w:sz w:val="20"/>
          </w:rPr>
          <w:tab/>
        </w:r>
      </w:ins>
      <w:del w:id="36" w:author="Schmeil, Hartmut" w:date="2021-01-08T12:21:00Z">
        <w:r w:rsidRPr="00073656" w:rsidDel="00434357">
          <w:rPr>
            <w:rFonts w:ascii="Courier New" w:hAnsi="Courier New" w:cs="Courier New"/>
            <w:sz w:val="20"/>
          </w:rPr>
          <w:delText xml:space="preserve">:                   </w:delText>
        </w:r>
        <w:r w:rsidR="00FE6D44" w:rsidDel="00434357">
          <w:rPr>
            <w:rFonts w:ascii="Courier New" w:hAnsi="Courier New" w:cs="Courier New"/>
            <w:sz w:val="20"/>
          </w:rPr>
          <w:delText xml:space="preserve"> </w:delText>
        </w:r>
        <w:r w:rsidRPr="00073656" w:rsidDel="00434357">
          <w:rPr>
            <w:rFonts w:ascii="Courier New" w:hAnsi="Courier New" w:cs="Courier New"/>
            <w:sz w:val="20"/>
          </w:rPr>
          <w:delText xml:space="preserve">    </w:delText>
        </w:r>
      </w:del>
      <w:r>
        <w:rPr>
          <w:rFonts w:ascii="Courier New" w:hAnsi="Courier New" w:cs="Courier New"/>
          <w:sz w:val="20"/>
        </w:rPr>
        <w:t>TQ-</w:t>
      </w:r>
      <w:del w:id="37" w:author="Schmeil, Hartmut" w:date="2021-01-14T08:50:00Z">
        <w:r w:rsidDel="00B41889">
          <w:rPr>
            <w:rFonts w:ascii="Courier New" w:hAnsi="Courier New" w:cs="Courier New"/>
            <w:sz w:val="20"/>
          </w:rPr>
          <w:delText xml:space="preserve">Automation </w:delText>
        </w:r>
      </w:del>
      <w:ins w:id="38" w:author="Schmeil, Hartmut" w:date="2021-01-14T08:52:00Z">
        <w:r w:rsidR="0083025B">
          <w:rPr>
            <w:rFonts w:ascii="Courier New" w:hAnsi="Courier New" w:cs="Courier New"/>
            <w:sz w:val="20"/>
          </w:rPr>
          <w:t>Automation</w:t>
        </w:r>
      </w:ins>
      <w:ins w:id="39" w:author="Schmeil, Hartmut" w:date="2021-01-14T08:50:00Z">
        <w:r w:rsidR="00B41889">
          <w:rPr>
            <w:rFonts w:ascii="Courier New" w:hAnsi="Courier New" w:cs="Courier New"/>
            <w:sz w:val="20"/>
          </w:rPr>
          <w:t xml:space="preserve"> </w:t>
        </w:r>
      </w:ins>
      <w:r w:rsidRPr="00073656">
        <w:rPr>
          <w:rFonts w:ascii="Courier New" w:hAnsi="Courier New" w:cs="Courier New"/>
          <w:sz w:val="20"/>
        </w:rPr>
        <w:t>POW100</w:t>
      </w:r>
    </w:p>
    <w:p w:rsidR="0012354C" w:rsidRDefault="0012354C" w:rsidP="005C3250">
      <w:pPr>
        <w:pStyle w:val="Absatz1"/>
        <w:rPr>
          <w:rFonts w:ascii="Courier New" w:hAnsi="Courier New" w:cs="Courier New"/>
          <w:sz w:val="20"/>
        </w:rPr>
      </w:pPr>
      <w:bookmarkStart w:id="40" w:name="_GoBack"/>
      <w:bookmarkEnd w:id="40"/>
    </w:p>
    <w:p w:rsidR="0012354C" w:rsidRDefault="0012354C" w:rsidP="005C3250">
      <w:pPr>
        <w:pStyle w:val="Absatz1"/>
        <w:rPr>
          <w:rFonts w:ascii="Courier New" w:hAnsi="Courier New" w:cs="Courier New"/>
          <w:sz w:val="20"/>
        </w:rPr>
      </w:pPr>
    </w:p>
    <w:p w:rsidR="0012354C" w:rsidRPr="00073656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073656">
        <w:rPr>
          <w:rFonts w:ascii="Courier New" w:hAnsi="Courier New" w:cs="Courier New"/>
          <w:sz w:val="20"/>
        </w:rPr>
        <w:t xml:space="preserve">Controller </w:t>
      </w:r>
      <w:del w:id="41" w:author="Schmeil, Hartmut" w:date="2021-01-14T08:43:00Z">
        <w:r w:rsidRPr="00073656" w:rsidDel="00AE3B9F">
          <w:rPr>
            <w:rFonts w:ascii="Courier New" w:hAnsi="Courier New" w:cs="Courier New"/>
            <w:sz w:val="20"/>
          </w:rPr>
          <w:delText>TQ</w:delText>
        </w:r>
      </w:del>
      <w:del w:id="42" w:author="Schmeil, Hartmut" w:date="2021-01-14T08:42:00Z">
        <w:r w:rsidRPr="00073656" w:rsidDel="00AE3B9F">
          <w:rPr>
            <w:rFonts w:ascii="Courier New" w:hAnsi="Courier New" w:cs="Courier New"/>
            <w:sz w:val="20"/>
          </w:rPr>
          <w:delText>-Automation</w:delText>
        </w:r>
      </w:del>
      <w:del w:id="43" w:author="Schmeil, Hartmut" w:date="2021-01-14T08:43:00Z">
        <w:r w:rsidRPr="00073656" w:rsidDel="00AE3B9F">
          <w:rPr>
            <w:rFonts w:ascii="Courier New" w:hAnsi="Courier New" w:cs="Courier New"/>
            <w:sz w:val="20"/>
          </w:rPr>
          <w:delText xml:space="preserve"> </w:delText>
        </w:r>
      </w:del>
      <w:r w:rsidRPr="00073656">
        <w:rPr>
          <w:rFonts w:ascii="Courier New" w:hAnsi="Courier New" w:cs="Courier New"/>
          <w:sz w:val="20"/>
        </w:rPr>
        <w:t>CUB100</w:t>
      </w:r>
    </w:p>
    <w:p w:rsidR="0012354C" w:rsidRPr="00073656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Schnittstellen</w:t>
      </w:r>
      <w:del w:id="44" w:author="Schmeil, Hartmut" w:date="2021-01-08T12:22:00Z">
        <w:r w:rsidDel="008419C0">
          <w:rPr>
            <w:rFonts w:ascii="Courier New" w:hAnsi="Courier New" w:cs="Courier New"/>
            <w:sz w:val="20"/>
          </w:rPr>
          <w:delText>:</w:delText>
        </w:r>
      </w:del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Ein- und Ausgänge</w:t>
      </w:r>
      <w:del w:id="45" w:author="Schmeil, Hartmut" w:date="2021-01-08T12:22:00Z">
        <w:r w:rsidDel="008419C0">
          <w:rPr>
            <w:rFonts w:ascii="Courier New" w:hAnsi="Courier New" w:cs="Courier New"/>
            <w:sz w:val="20"/>
          </w:rPr>
          <w:delText>:</w:delText>
        </w:r>
      </w:del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Digitale Eingänge zur Erfassung</w:t>
      </w:r>
      <w:r w:rsidR="004A04B2">
        <w:rPr>
          <w:rFonts w:ascii="Courier New" w:hAnsi="Courier New" w:cs="Courier New"/>
          <w:sz w:val="20"/>
        </w:rPr>
        <w:t xml:space="preserve"> vo</w:t>
      </w:r>
      <w:r w:rsidR="0087566E">
        <w:rPr>
          <w:rFonts w:ascii="Courier New" w:hAnsi="Courier New" w:cs="Courier New"/>
          <w:sz w:val="20"/>
        </w:rPr>
        <w:t>n</w:t>
      </w:r>
      <w:r>
        <w:rPr>
          <w:rFonts w:ascii="Courier New" w:hAnsi="Courier New" w:cs="Courier New"/>
          <w:sz w:val="20"/>
        </w:rPr>
        <w:t xml:space="preserve"> binären Signalen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24V (DI)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Digitale Ausgänge zur Ansteuerung von Funktionen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24V</w:t>
      </w:r>
      <w:ins w:id="46" w:author="Schmeil, Hartmut" w:date="2021-01-08T12:22:00Z">
        <w:r w:rsidR="0057512F">
          <w:rPr>
            <w:rFonts w:ascii="Courier New" w:hAnsi="Courier New" w:cs="Courier New"/>
            <w:sz w:val="20"/>
          </w:rPr>
          <w:t xml:space="preserve"> DC</w:t>
        </w:r>
      </w:ins>
      <w:r>
        <w:rPr>
          <w:rFonts w:ascii="Courier New" w:hAnsi="Courier New" w:cs="Courier New"/>
          <w:sz w:val="20"/>
        </w:rPr>
        <w:t xml:space="preserve"> (DA) (max. 100mA Gesamtbelastung bzw. 1600mA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bei Versorgung über AUXIN)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AUXIN Anschluss für externe Netzteile zur Leistungs-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</w:rPr>
        <w:t>steigerung</w:t>
      </w:r>
      <w:proofErr w:type="spellEnd"/>
      <w:r>
        <w:rPr>
          <w:rFonts w:ascii="Courier New" w:hAnsi="Courier New" w:cs="Courier New"/>
          <w:sz w:val="20"/>
        </w:rPr>
        <w:t xml:space="preserve"> der digitalen Ausgänge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- 1x AUXIN (für Anschluss höherer Lasten bis 400 mA)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Bussysteme</w:t>
      </w:r>
      <w:del w:id="47" w:author="Schmeil, Hartmut" w:date="2021-01-08T12:23:00Z">
        <w:r w:rsidDel="008419C0">
          <w:rPr>
            <w:rFonts w:ascii="Courier New" w:hAnsi="Courier New" w:cs="Courier New"/>
            <w:sz w:val="20"/>
          </w:rPr>
          <w:delText>:</w:delText>
        </w:r>
      </w:del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ETHERNET zur Kommunikation mit weiteren CPUs und zu 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übergeordneten Managementsystemen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- 3x (2x </w:t>
      </w:r>
      <w:proofErr w:type="spellStart"/>
      <w:r>
        <w:rPr>
          <w:rFonts w:ascii="Courier New" w:hAnsi="Courier New" w:cs="Courier New"/>
          <w:sz w:val="20"/>
        </w:rPr>
        <w:t>switched</w:t>
      </w:r>
      <w:proofErr w:type="spellEnd"/>
      <w:r>
        <w:rPr>
          <w:rFonts w:ascii="Courier New" w:hAnsi="Courier New" w:cs="Courier New"/>
          <w:sz w:val="20"/>
        </w:rPr>
        <w:t>, 1x direkt; 10/100 Base TX)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RS232 Schnittstelle zur Anbindung serieller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Kommunikation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- 1 x RS232 (Max. 19200 Baud und Versorgung von 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Gateways mit 24V möglich)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RS485 Schnittstelle für Anbindung verschiedener 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Gateways inkl. 24V Spannungsversorgung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- 2 x RS485 (Max. 19200 Baud und Versorgung von 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Gateways mit 24V möglich)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2354C" w:rsidRDefault="00FE6D44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Spannungsversorgung</w:t>
      </w:r>
      <w:del w:id="48" w:author="Schmeil, Hartmut" w:date="2021-01-08T12:23:00Z">
        <w:r w:rsidDel="008419C0">
          <w:rPr>
            <w:rFonts w:ascii="Courier New" w:hAnsi="Courier New" w:cs="Courier New"/>
            <w:sz w:val="20"/>
          </w:rPr>
          <w:delText xml:space="preserve">:            </w:delText>
        </w:r>
      </w:del>
      <w:ins w:id="49" w:author="Schmeil, Hartmut" w:date="2021-01-08T12:23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CAB Bus durch POW100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Leistungsaufnahme</w:t>
      </w:r>
      <w:del w:id="50" w:author="Schmeil, Hartmut" w:date="2021-01-08T12:23:00Z">
        <w:r w:rsidR="0043177C" w:rsidDel="008419C0">
          <w:rPr>
            <w:rFonts w:ascii="Courier New" w:hAnsi="Courier New" w:cs="Courier New"/>
            <w:sz w:val="20"/>
          </w:rPr>
          <w:delText>:</w:delText>
        </w:r>
        <w:r w:rsidR="00170F36" w:rsidDel="008419C0">
          <w:rPr>
            <w:rFonts w:ascii="Courier New" w:hAnsi="Courier New" w:cs="Courier New"/>
            <w:sz w:val="20"/>
          </w:rPr>
          <w:delText xml:space="preserve">              </w:delText>
        </w:r>
      </w:del>
      <w:ins w:id="51" w:author="Schmeil, Hartmut" w:date="2021-01-08T12:23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13,2W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Gehäuseform</w:t>
      </w:r>
      <w:del w:id="52" w:author="Schmeil, Hartmut" w:date="2021-01-08T12:23:00Z">
        <w:r w:rsidDel="008419C0">
          <w:rPr>
            <w:rFonts w:ascii="Courier New" w:hAnsi="Courier New" w:cs="Courier New"/>
            <w:sz w:val="20"/>
          </w:rPr>
          <w:delText xml:space="preserve">:                    </w:delText>
        </w:r>
      </w:del>
      <w:ins w:id="53" w:author="Schmeil, Hartmut" w:date="2021-01-08T12:23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REG (nach DIN 43880)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Gehäusebreite</w:t>
      </w:r>
      <w:del w:id="54" w:author="Schmeil, Hartmut" w:date="2021-01-08T12:23:00Z">
        <w:r w:rsidDel="008419C0">
          <w:rPr>
            <w:rFonts w:ascii="Courier New" w:hAnsi="Courier New" w:cs="Courier New"/>
            <w:sz w:val="20"/>
          </w:rPr>
          <w:delText xml:space="preserve">:                  </w:delText>
        </w:r>
      </w:del>
      <w:ins w:id="55" w:author="Schmeil, Hartmut" w:date="2021-01-08T12:23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6TE</w:t>
      </w:r>
    </w:p>
    <w:p w:rsidR="0012354C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ins w:id="56" w:author="Schmeil, Hartmut" w:date="2021-01-08T12:23:00Z">
        <w:r w:rsidR="008419C0">
          <w:rPr>
            <w:rFonts w:ascii="Courier New" w:hAnsi="Courier New" w:cs="Courier New"/>
            <w:sz w:val="20"/>
          </w:rPr>
          <w:tab/>
        </w:r>
      </w:ins>
      <w:ins w:id="57" w:author="Schmeil, Hartmut" w:date="2021-01-08T12:24:00Z">
        <w:r w:rsidR="008419C0">
          <w:rPr>
            <w:rFonts w:ascii="Courier New" w:hAnsi="Courier New" w:cs="Courier New"/>
            <w:sz w:val="20"/>
          </w:rPr>
          <w:tab/>
        </w:r>
      </w:ins>
      <w:del w:id="58" w:author="Schmeil, Hartmut" w:date="2021-01-08T12:23:00Z">
        <w:r w:rsidDel="008419C0">
          <w:rPr>
            <w:rFonts w:ascii="Courier New" w:hAnsi="Courier New" w:cs="Courier New"/>
            <w:sz w:val="20"/>
          </w:rPr>
          <w:delText xml:space="preserve">:    </w:delText>
        </w:r>
      </w:del>
      <w:r>
        <w:rPr>
          <w:rFonts w:ascii="Courier New" w:hAnsi="Courier New" w:cs="Courier New"/>
          <w:sz w:val="20"/>
        </w:rPr>
        <w:t>0°C..+50°C/-25°C..+70°C</w:t>
      </w:r>
    </w:p>
    <w:p w:rsidR="0012354C" w:rsidRPr="00840300" w:rsidRDefault="0012354C" w:rsidP="0012354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840300">
        <w:rPr>
          <w:rFonts w:ascii="Courier New" w:hAnsi="Courier New" w:cs="Courier New"/>
          <w:sz w:val="20"/>
        </w:rPr>
        <w:t>Schut</w:t>
      </w:r>
      <w:r w:rsidR="00A5077C">
        <w:rPr>
          <w:rFonts w:ascii="Courier New" w:hAnsi="Courier New" w:cs="Courier New"/>
          <w:sz w:val="20"/>
        </w:rPr>
        <w:t>zklasse</w:t>
      </w:r>
      <w:del w:id="59" w:author="Schmeil, Hartmut" w:date="2021-01-08T12:24:00Z">
        <w:r w:rsidR="00A5077C" w:rsidDel="008419C0">
          <w:rPr>
            <w:rFonts w:ascii="Courier New" w:hAnsi="Courier New" w:cs="Courier New"/>
            <w:sz w:val="20"/>
          </w:rPr>
          <w:delText xml:space="preserve">:                   </w:delText>
        </w:r>
      </w:del>
      <w:ins w:id="60" w:author="Schmeil, Hartmut" w:date="2021-01-08T12:24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 w:rsidR="00A5077C">
        <w:rPr>
          <w:rFonts w:ascii="Courier New" w:hAnsi="Courier New" w:cs="Courier New"/>
          <w:sz w:val="20"/>
        </w:rPr>
        <w:t>IP20</w:t>
      </w:r>
    </w:p>
    <w:p w:rsidR="0012354C" w:rsidRPr="00840300" w:rsidRDefault="0012354C" w:rsidP="0012354C">
      <w:pPr>
        <w:pStyle w:val="Absatz1"/>
        <w:rPr>
          <w:rFonts w:ascii="Courier New" w:hAnsi="Courier New" w:cs="Courier New"/>
          <w:sz w:val="20"/>
        </w:rPr>
      </w:pPr>
      <w:r w:rsidRPr="00840300">
        <w:rPr>
          <w:rFonts w:ascii="Courier New" w:hAnsi="Courier New" w:cs="Courier New"/>
          <w:sz w:val="20"/>
        </w:rPr>
        <w:t>Fabrikat</w:t>
      </w:r>
      <w:del w:id="61" w:author="Schmeil, Hartmut" w:date="2021-01-08T12:24:00Z">
        <w:r w:rsidRPr="00840300" w:rsidDel="008419C0">
          <w:rPr>
            <w:rFonts w:ascii="Courier New" w:hAnsi="Courier New" w:cs="Courier New"/>
            <w:sz w:val="20"/>
          </w:rPr>
          <w:delText xml:space="preserve">:                       </w:delText>
        </w:r>
      </w:del>
      <w:ins w:id="62" w:author="Schmeil, Hartmut" w:date="2021-01-08T12:24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 w:rsidRPr="00840300">
        <w:rPr>
          <w:rFonts w:ascii="Courier New" w:hAnsi="Courier New" w:cs="Courier New"/>
          <w:sz w:val="20"/>
        </w:rPr>
        <w:t>TQ-Automation CUB100</w:t>
      </w:r>
    </w:p>
    <w:p w:rsidR="005C3250" w:rsidRDefault="005C3250" w:rsidP="005C3250">
      <w:pPr>
        <w:pStyle w:val="Absatz1"/>
        <w:rPr>
          <w:rFonts w:ascii="Courier New" w:hAnsi="Courier New" w:cs="Courier New"/>
          <w:sz w:val="20"/>
        </w:rPr>
      </w:pP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840300">
        <w:rPr>
          <w:rFonts w:ascii="Courier New" w:hAnsi="Courier New" w:cs="Courier New"/>
          <w:sz w:val="20"/>
        </w:rPr>
        <w:t xml:space="preserve">I/O </w:t>
      </w:r>
      <w:r w:rsidRPr="00670409">
        <w:rPr>
          <w:rFonts w:ascii="Courier New" w:hAnsi="Courier New" w:cs="Courier New"/>
          <w:sz w:val="20"/>
        </w:rPr>
        <w:t>Anschlussmodul</w:t>
      </w:r>
      <w:r w:rsidRPr="00840300">
        <w:rPr>
          <w:rFonts w:ascii="Courier New" w:hAnsi="Courier New" w:cs="Courier New"/>
          <w:sz w:val="20"/>
        </w:rPr>
        <w:t xml:space="preserve"> </w:t>
      </w:r>
      <w:del w:id="63" w:author="Schmeil, Hartmut" w:date="2021-01-14T08:43:00Z">
        <w:r w:rsidDel="00AE3B9F">
          <w:rPr>
            <w:rFonts w:ascii="Courier New" w:hAnsi="Courier New" w:cs="Courier New"/>
            <w:sz w:val="20"/>
          </w:rPr>
          <w:delText>TQ-Automation</w:delText>
        </w:r>
        <w:r w:rsidRPr="00670409" w:rsidDel="00AE3B9F">
          <w:rPr>
            <w:rFonts w:ascii="Courier New" w:hAnsi="Courier New" w:cs="Courier New"/>
            <w:sz w:val="20"/>
          </w:rPr>
          <w:delText xml:space="preserve"> </w:delText>
        </w:r>
      </w:del>
      <w:r w:rsidRPr="00840300">
        <w:rPr>
          <w:rFonts w:ascii="Courier New" w:hAnsi="Courier New" w:cs="Courier New"/>
          <w:sz w:val="20"/>
        </w:rPr>
        <w:t>REL100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5077C" w:rsidRPr="00840300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Relaismodul </w:t>
      </w:r>
      <w:r w:rsidR="005812AA">
        <w:rPr>
          <w:rFonts w:ascii="Courier New" w:hAnsi="Courier New" w:cs="Courier New"/>
          <w:sz w:val="20"/>
        </w:rPr>
        <w:t>z</w:t>
      </w:r>
      <w:r>
        <w:rPr>
          <w:rFonts w:ascii="Courier New" w:hAnsi="Courier New" w:cs="Courier New"/>
          <w:sz w:val="20"/>
        </w:rPr>
        <w:t>um Schalten von Lasten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Konfigurierbare Ein- und Ausgänge: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Digitale Eingänge zur Erfassung </w:t>
      </w:r>
      <w:r w:rsidR="004B6612">
        <w:rPr>
          <w:rFonts w:ascii="Courier New" w:hAnsi="Courier New" w:cs="Courier New"/>
          <w:sz w:val="20"/>
        </w:rPr>
        <w:t xml:space="preserve">von </w:t>
      </w:r>
      <w:r>
        <w:rPr>
          <w:rFonts w:ascii="Courier New" w:hAnsi="Courier New" w:cs="Courier New"/>
          <w:sz w:val="20"/>
        </w:rPr>
        <w:t>binären Signalen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24V (DI)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Analoge Eingänge zur Erfassung analoger Signale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- 4x 0 bis 10V DC Spannungsmessung (AI) 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0– bis 20mA Strommessung (AI)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-10 bis 45°C Temperaturmessung(AI)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Digitale Ausgänge zur Ansteuerung von Baugruppen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- 4x 24V (DA) (max. 100mA Gesamtbelastung bzw. 1600mA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bei Versorgung über AUXIN)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AUXIN Anschluss für externe Netzteile zur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Leistungssteigerung der digitalen Ausgänge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- 1x AUXIN (für Anschluss höherer Lasten bis 400 mA)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Relais-Ausgänge </w:t>
      </w:r>
      <w:r w:rsidR="004B6612">
        <w:rPr>
          <w:rFonts w:ascii="Courier New" w:hAnsi="Courier New" w:cs="Courier New"/>
          <w:sz w:val="20"/>
        </w:rPr>
        <w:t xml:space="preserve">zur </w:t>
      </w:r>
      <w:r>
        <w:rPr>
          <w:rFonts w:ascii="Courier New" w:hAnsi="Courier New" w:cs="Courier New"/>
          <w:sz w:val="20"/>
        </w:rPr>
        <w:t>Ansteuerung von Lasten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A52E6F">
        <w:rPr>
          <w:rFonts w:ascii="Courier New" w:hAnsi="Courier New" w:cs="Courier New"/>
          <w:sz w:val="20"/>
          <w:lang w:val="en-US"/>
        </w:rPr>
        <w:t>- 4x Wechsler (23</w:t>
      </w:r>
      <w:r>
        <w:rPr>
          <w:rFonts w:ascii="Courier New" w:hAnsi="Courier New" w:cs="Courier New"/>
          <w:sz w:val="20"/>
          <w:lang w:val="en-US"/>
        </w:rPr>
        <w:t>0V AC, max.6</w:t>
      </w:r>
      <w:r w:rsidRPr="00A52E6F">
        <w:rPr>
          <w:rFonts w:ascii="Courier New" w:hAnsi="Courier New" w:cs="Courier New"/>
          <w:sz w:val="20"/>
          <w:lang w:val="en-US"/>
        </w:rPr>
        <w:t>A)</w:t>
      </w:r>
    </w:p>
    <w:p w:rsidR="00A5077C" w:rsidRPr="0046416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46416C">
        <w:rPr>
          <w:rFonts w:ascii="Courier New" w:hAnsi="Courier New" w:cs="Courier New"/>
          <w:sz w:val="20"/>
        </w:rPr>
        <w:t>- 4x Schließer (230V AC, max.6A)</w:t>
      </w:r>
    </w:p>
    <w:p w:rsidR="00A5077C" w:rsidRPr="0046416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  <w:del w:id="64" w:author="Schmeil, Hartmut" w:date="2021-01-08T12:25:00Z">
        <w:r w:rsidDel="008419C0">
          <w:rPr>
            <w:rFonts w:ascii="Courier New" w:hAnsi="Courier New" w:cs="Courier New"/>
            <w:sz w:val="20"/>
          </w:rPr>
          <w:delText>:</w:delText>
        </w:r>
      </w:del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Spannungsversorgung</w:t>
      </w:r>
      <w:del w:id="65" w:author="Schmeil, Hartmut" w:date="2021-01-08T12:26:00Z">
        <w:r w:rsidDel="008419C0">
          <w:rPr>
            <w:rFonts w:ascii="Courier New" w:hAnsi="Courier New" w:cs="Courier New"/>
            <w:sz w:val="20"/>
          </w:rPr>
          <w:delText>:</w:delText>
        </w:r>
      </w:del>
      <w:del w:id="66" w:author="Schmeil, Hartmut" w:date="2021-01-08T12:25:00Z">
        <w:r w:rsidDel="008419C0">
          <w:rPr>
            <w:rFonts w:ascii="Courier New" w:hAnsi="Courier New" w:cs="Courier New"/>
            <w:sz w:val="20"/>
          </w:rPr>
          <w:delText xml:space="preserve">           </w:delText>
        </w:r>
      </w:del>
      <w:ins w:id="67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 xml:space="preserve"> CAB Bus durch POW100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Leistungsaufnahme</w:t>
      </w:r>
      <w:del w:id="68" w:author="Schmeil, Hartmut" w:date="2021-01-08T12:25:00Z">
        <w:r w:rsidR="00170F36" w:rsidDel="008419C0">
          <w:rPr>
            <w:rFonts w:ascii="Courier New" w:hAnsi="Courier New" w:cs="Courier New"/>
            <w:sz w:val="20"/>
          </w:rPr>
          <w:delText>:</w:delText>
        </w:r>
        <w:r w:rsidDel="008419C0">
          <w:rPr>
            <w:rFonts w:ascii="Courier New" w:hAnsi="Courier New" w:cs="Courier New"/>
            <w:sz w:val="20"/>
          </w:rPr>
          <w:delText xml:space="preserve">              </w:delText>
        </w:r>
      </w:del>
      <w:ins w:id="69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6W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Gehäuseform</w:t>
      </w:r>
      <w:ins w:id="70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del w:id="71" w:author="Schmeil, Hartmut" w:date="2021-01-08T12:25:00Z">
        <w:r w:rsidR="00170F36" w:rsidDel="008419C0">
          <w:rPr>
            <w:rFonts w:ascii="Courier New" w:hAnsi="Courier New" w:cs="Courier New"/>
            <w:sz w:val="20"/>
          </w:rPr>
          <w:delText>:</w:delText>
        </w:r>
        <w:r w:rsidDel="008419C0">
          <w:rPr>
            <w:rFonts w:ascii="Courier New" w:hAnsi="Courier New" w:cs="Courier New"/>
            <w:sz w:val="20"/>
          </w:rPr>
          <w:delText xml:space="preserve">                    </w:delText>
        </w:r>
      </w:del>
      <w:r>
        <w:rPr>
          <w:rFonts w:ascii="Courier New" w:hAnsi="Courier New" w:cs="Courier New"/>
          <w:sz w:val="20"/>
        </w:rPr>
        <w:t>REG (nach DIN 43880)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Gehäusebreite</w:t>
      </w:r>
      <w:del w:id="72" w:author="Schmeil, Hartmut" w:date="2021-01-08T12:25:00Z">
        <w:r w:rsidR="00170F36" w:rsidDel="008419C0">
          <w:rPr>
            <w:rFonts w:ascii="Courier New" w:hAnsi="Courier New" w:cs="Courier New"/>
            <w:sz w:val="20"/>
          </w:rPr>
          <w:delText>:</w:delText>
        </w:r>
        <w:r w:rsidDel="008419C0">
          <w:rPr>
            <w:rFonts w:ascii="Courier New" w:hAnsi="Courier New" w:cs="Courier New"/>
            <w:sz w:val="20"/>
          </w:rPr>
          <w:delText xml:space="preserve">                  </w:delText>
        </w:r>
      </w:del>
      <w:ins w:id="73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5TE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del w:id="74" w:author="Schmeil, Hartmut" w:date="2021-01-08T12:25:00Z">
        <w:r w:rsidR="00170F36" w:rsidDel="008419C0">
          <w:rPr>
            <w:rFonts w:ascii="Courier New" w:hAnsi="Courier New" w:cs="Courier New"/>
            <w:sz w:val="20"/>
          </w:rPr>
          <w:delText>:</w:delText>
        </w:r>
        <w:r w:rsidDel="008419C0">
          <w:rPr>
            <w:rFonts w:ascii="Courier New" w:hAnsi="Courier New" w:cs="Courier New"/>
            <w:sz w:val="20"/>
          </w:rPr>
          <w:delText xml:space="preserve">    </w:delText>
        </w:r>
      </w:del>
      <w:ins w:id="75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0°C..+50°C/-25°C..+70°C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Schutzklasse</w:t>
      </w:r>
      <w:ins w:id="76" w:author="Schmeil, Hartmut" w:date="2021-01-08T12:25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del w:id="77" w:author="Schmeil, Hartmut" w:date="2021-01-08T12:25:00Z">
        <w:r w:rsidR="00170F36" w:rsidDel="008419C0">
          <w:rPr>
            <w:rFonts w:ascii="Courier New" w:hAnsi="Courier New" w:cs="Courier New"/>
            <w:sz w:val="20"/>
          </w:rPr>
          <w:delText>:</w:delText>
        </w:r>
        <w:r w:rsidDel="008419C0">
          <w:rPr>
            <w:rFonts w:ascii="Courier New" w:hAnsi="Courier New" w:cs="Courier New"/>
            <w:sz w:val="20"/>
          </w:rPr>
          <w:delText xml:space="preserve">                   </w:delText>
        </w:r>
      </w:del>
      <w:r>
        <w:rPr>
          <w:rFonts w:ascii="Courier New" w:hAnsi="Courier New" w:cs="Courier New"/>
          <w:sz w:val="20"/>
        </w:rPr>
        <w:t>IP20</w:t>
      </w: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5077C" w:rsidRDefault="00A5077C" w:rsidP="00A50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Fabrikat</w:t>
      </w:r>
      <w:ins w:id="78" w:author="Schmeil, Hartmut" w:date="2021-01-08T12:26:00Z"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  <w:r w:rsidR="008419C0">
          <w:rPr>
            <w:rFonts w:ascii="Courier New" w:hAnsi="Courier New" w:cs="Courier New"/>
            <w:sz w:val="20"/>
          </w:rPr>
          <w:tab/>
        </w:r>
      </w:ins>
      <w:del w:id="79" w:author="Schmeil, Hartmut" w:date="2021-01-08T12:26:00Z">
        <w:r w:rsidDel="008419C0">
          <w:rPr>
            <w:rFonts w:ascii="Courier New" w:hAnsi="Courier New" w:cs="Courier New"/>
            <w:sz w:val="20"/>
          </w:rPr>
          <w:delText xml:space="preserve">:                       </w:delText>
        </w:r>
      </w:del>
      <w:r>
        <w:rPr>
          <w:rFonts w:ascii="Courier New" w:hAnsi="Courier New" w:cs="Courier New"/>
          <w:sz w:val="20"/>
        </w:rPr>
        <w:t>TQ-Automation REL100</w:t>
      </w:r>
    </w:p>
    <w:p w:rsidR="005C3250" w:rsidRDefault="005C3250" w:rsidP="005C3250">
      <w:pPr>
        <w:pStyle w:val="Absatz1"/>
        <w:rPr>
          <w:rFonts w:ascii="Courier New" w:hAnsi="Courier New" w:cs="Courier New"/>
          <w:sz w:val="20"/>
        </w:rPr>
      </w:pP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670409">
        <w:rPr>
          <w:rFonts w:ascii="Courier New" w:hAnsi="Courier New" w:cs="Courier New"/>
          <w:sz w:val="20"/>
        </w:rPr>
        <w:t>I/O Anschlussmodul ANO100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Analoge Ausgänge zum Steuern von Aggregaten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Konfigurierbare Ausgänge: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8x 0 bis 10V DC Spannungsausgang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8x 0 bis 20mA DC Stromausgang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  <w:del w:id="80" w:author="Schmeil, Hartmut" w:date="2021-01-08T12:26:00Z">
        <w:r w:rsidDel="001F3298">
          <w:rPr>
            <w:rFonts w:ascii="Courier New" w:hAnsi="Courier New" w:cs="Courier New"/>
            <w:sz w:val="20"/>
          </w:rPr>
          <w:delText>:</w:delText>
        </w:r>
      </w:del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Spannungsversorgung</w:t>
      </w:r>
      <w:del w:id="81" w:author="Schmeil, Hartmut" w:date="2021-01-08T12:26:00Z">
        <w:r w:rsidDel="001F3298">
          <w:rPr>
            <w:rFonts w:ascii="Courier New" w:hAnsi="Courier New" w:cs="Courier New"/>
            <w:sz w:val="20"/>
          </w:rPr>
          <w:delText xml:space="preserve">:            </w:delText>
        </w:r>
      </w:del>
      <w:ins w:id="82" w:author="Schmeil, Hartmut" w:date="2021-01-08T12:26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CAB Bus durch POW100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Leistungsaufnahme</w:t>
      </w:r>
      <w:ins w:id="83" w:author="Schmeil, Hartmut" w:date="2021-01-08T12:26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84" w:author="Schmeil, Hartmut" w:date="2021-01-08T12:26:00Z">
        <w:r w:rsidR="00170F36" w:rsidDel="001F3298">
          <w:rPr>
            <w:rFonts w:ascii="Courier New" w:hAnsi="Courier New" w:cs="Courier New"/>
            <w:sz w:val="20"/>
          </w:rPr>
          <w:delText>:</w:delText>
        </w:r>
        <w:r w:rsidDel="001F3298">
          <w:rPr>
            <w:rFonts w:ascii="Courier New" w:hAnsi="Courier New" w:cs="Courier New"/>
            <w:sz w:val="20"/>
          </w:rPr>
          <w:delText xml:space="preserve">              </w:delText>
        </w:r>
      </w:del>
      <w:r>
        <w:rPr>
          <w:rFonts w:ascii="Courier New" w:hAnsi="Courier New" w:cs="Courier New"/>
          <w:sz w:val="20"/>
        </w:rPr>
        <w:t>7W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Gehäuseform</w:t>
      </w:r>
      <w:ins w:id="85" w:author="Schmeil, Hartmut" w:date="2021-01-08T12:26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86" w:author="Schmeil, Hartmut" w:date="2021-01-08T12:26:00Z">
        <w:r w:rsidR="00170F36" w:rsidDel="001F3298">
          <w:rPr>
            <w:rFonts w:ascii="Courier New" w:hAnsi="Courier New" w:cs="Courier New"/>
            <w:sz w:val="20"/>
          </w:rPr>
          <w:delText>:</w:delText>
        </w:r>
        <w:r w:rsidDel="001F3298">
          <w:rPr>
            <w:rFonts w:ascii="Courier New" w:hAnsi="Courier New" w:cs="Courier New"/>
            <w:sz w:val="20"/>
          </w:rPr>
          <w:delText xml:space="preserve">                    </w:delText>
        </w:r>
      </w:del>
      <w:r>
        <w:rPr>
          <w:rFonts w:ascii="Courier New" w:hAnsi="Courier New" w:cs="Courier New"/>
          <w:sz w:val="20"/>
        </w:rPr>
        <w:t>REG (nach DIN 43880)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Gehäusebreite</w:t>
      </w:r>
      <w:ins w:id="87" w:author="Schmeil, Hartmut" w:date="2021-01-08T12:27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88" w:author="Schmeil, Hartmut" w:date="2021-01-08T12:27:00Z">
        <w:r w:rsidR="00170F36" w:rsidDel="001F3298">
          <w:rPr>
            <w:rFonts w:ascii="Courier New" w:hAnsi="Courier New" w:cs="Courier New"/>
            <w:sz w:val="20"/>
          </w:rPr>
          <w:delText>:</w:delText>
        </w:r>
        <w:r w:rsidDel="001F3298">
          <w:rPr>
            <w:rFonts w:ascii="Courier New" w:hAnsi="Courier New" w:cs="Courier New"/>
            <w:sz w:val="20"/>
          </w:rPr>
          <w:delText xml:space="preserve">                  </w:delText>
        </w:r>
      </w:del>
      <w:r>
        <w:rPr>
          <w:rFonts w:ascii="Courier New" w:hAnsi="Courier New" w:cs="Courier New"/>
          <w:sz w:val="20"/>
        </w:rPr>
        <w:t>3TE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ins w:id="89" w:author="Schmeil, Hartmut" w:date="2021-01-08T12:27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90" w:author="Schmeil, Hartmut" w:date="2021-01-08T12:27:00Z">
        <w:r w:rsidR="00170F36" w:rsidDel="001F3298">
          <w:rPr>
            <w:rFonts w:ascii="Courier New" w:hAnsi="Courier New" w:cs="Courier New"/>
            <w:sz w:val="20"/>
          </w:rPr>
          <w:delText>:</w:delText>
        </w:r>
        <w:r w:rsidDel="001F3298">
          <w:rPr>
            <w:rFonts w:ascii="Courier New" w:hAnsi="Courier New" w:cs="Courier New"/>
            <w:sz w:val="20"/>
          </w:rPr>
          <w:delText xml:space="preserve">    </w:delText>
        </w:r>
      </w:del>
      <w:r>
        <w:rPr>
          <w:rFonts w:ascii="Courier New" w:hAnsi="Courier New" w:cs="Courier New"/>
          <w:sz w:val="20"/>
        </w:rPr>
        <w:t>0°C..+50°C/-25°C..+70°C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Schutzklasse</w:t>
      </w:r>
      <w:ins w:id="91" w:author="Schmeil, Hartmut" w:date="2021-01-08T12:27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92" w:author="Schmeil, Hartmut" w:date="2021-01-08T12:27:00Z">
        <w:r w:rsidR="00170F36" w:rsidDel="001F3298">
          <w:rPr>
            <w:rFonts w:ascii="Courier New" w:hAnsi="Courier New" w:cs="Courier New"/>
            <w:sz w:val="20"/>
          </w:rPr>
          <w:delText>:</w:delText>
        </w:r>
        <w:r w:rsidDel="001F3298">
          <w:rPr>
            <w:rFonts w:ascii="Courier New" w:hAnsi="Courier New" w:cs="Courier New"/>
            <w:sz w:val="20"/>
          </w:rPr>
          <w:delText xml:space="preserve">                   </w:delText>
        </w:r>
      </w:del>
      <w:r>
        <w:rPr>
          <w:rFonts w:ascii="Courier New" w:hAnsi="Courier New" w:cs="Courier New"/>
          <w:sz w:val="20"/>
        </w:rPr>
        <w:t>IP20</w:t>
      </w: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5BA6" w:rsidRDefault="00A25BA6" w:rsidP="00A25BA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Fabrikat</w:t>
      </w:r>
      <w:ins w:id="93" w:author="Schmeil, Hartmut" w:date="2021-01-08T12:27:00Z"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  <w:r w:rsidR="001F3298">
          <w:rPr>
            <w:rFonts w:ascii="Courier New" w:hAnsi="Courier New" w:cs="Courier New"/>
            <w:sz w:val="20"/>
          </w:rPr>
          <w:tab/>
        </w:r>
      </w:ins>
      <w:del w:id="94" w:author="Schmeil, Hartmut" w:date="2021-01-08T12:27:00Z">
        <w:r w:rsidDel="001F3298">
          <w:rPr>
            <w:rFonts w:ascii="Courier New" w:hAnsi="Courier New" w:cs="Courier New"/>
            <w:sz w:val="20"/>
          </w:rPr>
          <w:delText xml:space="preserve">:                       </w:delText>
        </w:r>
      </w:del>
      <w:r>
        <w:rPr>
          <w:rFonts w:ascii="Courier New" w:hAnsi="Courier New" w:cs="Courier New"/>
          <w:sz w:val="20"/>
        </w:rPr>
        <w:t>TQ-Automation ANO100</w:t>
      </w:r>
    </w:p>
    <w:p w:rsidR="005C3250" w:rsidRDefault="005C3250" w:rsidP="005C3250">
      <w:pPr>
        <w:pStyle w:val="Absatz1"/>
      </w:pPr>
    </w:p>
    <w:p w:rsidR="00AE2E7A" w:rsidRDefault="00AE2E7A" w:rsidP="005C3250">
      <w:pPr>
        <w:pStyle w:val="Absatz1"/>
      </w:pPr>
    </w:p>
    <w:p w:rsidR="00AE2E7A" w:rsidRDefault="00AE2E7A" w:rsidP="005C3250">
      <w:pPr>
        <w:pStyle w:val="Absatz1"/>
      </w:pPr>
    </w:p>
    <w:p w:rsidR="00AE2E7A" w:rsidRDefault="00AE2E7A" w:rsidP="005C3250">
      <w:pPr>
        <w:pStyle w:val="Absatz1"/>
      </w:pP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Verbindungsmodu</w:t>
      </w:r>
      <w:ins w:id="95" w:author="Schmeil, Hartmut" w:date="2021-01-14T08:45:00Z">
        <w:r w:rsidR="00AE3B9F">
          <w:rPr>
            <w:rFonts w:ascii="Courier New" w:hAnsi="Courier New" w:cs="Courier New"/>
            <w:sz w:val="20"/>
          </w:rPr>
          <w:t>l</w:t>
        </w:r>
      </w:ins>
      <w:del w:id="96" w:author="Schmeil, Hartmut" w:date="2021-01-14T08:45:00Z">
        <w:r w:rsidDel="00AE3B9F">
          <w:rPr>
            <w:rFonts w:ascii="Courier New" w:hAnsi="Courier New" w:cs="Courier New"/>
            <w:sz w:val="20"/>
          </w:rPr>
          <w:delText>l TQ-Automation</w:delText>
        </w:r>
      </w:del>
      <w:r>
        <w:rPr>
          <w:rFonts w:ascii="Courier New" w:hAnsi="Courier New" w:cs="Courier New"/>
          <w:sz w:val="20"/>
        </w:rPr>
        <w:t xml:space="preserve"> PAT100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Schnittstellen</w:t>
      </w:r>
      <w:del w:id="97" w:author="Schmeil, Hartmut" w:date="2021-01-08T12:27:00Z">
        <w:r w:rsidDel="00127C44">
          <w:rPr>
            <w:rFonts w:ascii="Courier New" w:hAnsi="Courier New" w:cs="Courier New"/>
            <w:sz w:val="20"/>
          </w:rPr>
          <w:delText>:</w:delText>
        </w:r>
      </w:del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LSA Schneidklemmverbinder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- 1x bis zu einer Gesamtlänge von </w:t>
      </w:r>
      <w:r w:rsidR="00054A17">
        <w:rPr>
          <w:rFonts w:ascii="Courier New" w:hAnsi="Courier New" w:cs="Courier New"/>
          <w:sz w:val="20"/>
        </w:rPr>
        <w:t>70</w:t>
      </w:r>
      <w:r>
        <w:rPr>
          <w:rFonts w:ascii="Courier New" w:hAnsi="Courier New" w:cs="Courier New"/>
          <w:sz w:val="20"/>
        </w:rPr>
        <w:t xml:space="preserve"> Meter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RJ45 Buchse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- 1x RJ45 Buchse für die Verbindung von zwei Einheiten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  <w:del w:id="98" w:author="Schmeil, Hartmut" w:date="2021-01-08T12:27:00Z">
        <w:r w:rsidDel="00127C44">
          <w:rPr>
            <w:rFonts w:ascii="Courier New" w:hAnsi="Courier New" w:cs="Courier New"/>
            <w:sz w:val="20"/>
          </w:rPr>
          <w:delText>:</w:delText>
        </w:r>
      </w:del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Gehäuseform</w:t>
      </w:r>
      <w:ins w:id="99" w:author="Schmeil, Hartmut" w:date="2021-01-08T12:27:00Z"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</w:ins>
      <w:del w:id="100" w:author="Schmeil, Hartmut" w:date="2021-01-08T12:27:00Z">
        <w:r w:rsidR="00170F36" w:rsidDel="00127C44">
          <w:rPr>
            <w:rFonts w:ascii="Courier New" w:hAnsi="Courier New" w:cs="Courier New"/>
            <w:sz w:val="20"/>
          </w:rPr>
          <w:delText>:</w:delText>
        </w:r>
        <w:r w:rsidDel="00127C44">
          <w:rPr>
            <w:rFonts w:ascii="Courier New" w:hAnsi="Courier New" w:cs="Courier New"/>
            <w:sz w:val="20"/>
          </w:rPr>
          <w:delText xml:space="preserve">                    </w:delText>
        </w:r>
      </w:del>
      <w:r>
        <w:rPr>
          <w:rFonts w:ascii="Courier New" w:hAnsi="Courier New" w:cs="Courier New"/>
          <w:sz w:val="20"/>
        </w:rPr>
        <w:t>REG (nach DIN 43880)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Gehäusebreite</w:t>
      </w:r>
      <w:ins w:id="101" w:author="Schmeil, Hartmut" w:date="2021-01-08T12:28:00Z"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</w:ins>
      <w:del w:id="102" w:author="Schmeil, Hartmut" w:date="2021-01-08T12:28:00Z">
        <w:r w:rsidR="00170F36" w:rsidDel="00127C44">
          <w:rPr>
            <w:rFonts w:ascii="Courier New" w:hAnsi="Courier New" w:cs="Courier New"/>
            <w:sz w:val="20"/>
          </w:rPr>
          <w:delText>:</w:delText>
        </w:r>
        <w:r w:rsidDel="00127C44">
          <w:rPr>
            <w:rFonts w:ascii="Courier New" w:hAnsi="Courier New" w:cs="Courier New"/>
            <w:sz w:val="20"/>
          </w:rPr>
          <w:delText xml:space="preserve">                  </w:delText>
        </w:r>
      </w:del>
      <w:r>
        <w:rPr>
          <w:rFonts w:ascii="Courier New" w:hAnsi="Courier New" w:cs="Courier New"/>
          <w:sz w:val="20"/>
        </w:rPr>
        <w:t>1TE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ins w:id="103" w:author="Schmeil, Hartmut" w:date="2021-01-08T12:28:00Z"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</w:ins>
      <w:del w:id="104" w:author="Schmeil, Hartmut" w:date="2021-01-08T12:28:00Z">
        <w:r w:rsidR="00170F36" w:rsidDel="00127C44">
          <w:rPr>
            <w:rFonts w:ascii="Courier New" w:hAnsi="Courier New" w:cs="Courier New"/>
            <w:sz w:val="20"/>
          </w:rPr>
          <w:delText>:</w:delText>
        </w:r>
        <w:r w:rsidDel="00127C44">
          <w:rPr>
            <w:rFonts w:ascii="Courier New" w:hAnsi="Courier New" w:cs="Courier New"/>
            <w:sz w:val="20"/>
          </w:rPr>
          <w:delText xml:space="preserve">    </w:delText>
        </w:r>
      </w:del>
      <w:r>
        <w:rPr>
          <w:rFonts w:ascii="Courier New" w:hAnsi="Courier New" w:cs="Courier New"/>
          <w:sz w:val="20"/>
        </w:rPr>
        <w:t>0°C..+50°C/-25°C..+70°C</w:t>
      </w:r>
    </w:p>
    <w:p w:rsidR="00AE2E7A" w:rsidRDefault="00AE2E7A" w:rsidP="00AE2E7A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Schutzklasse</w:t>
      </w:r>
      <w:ins w:id="105" w:author="Schmeil, Hartmut" w:date="2021-01-08T12:28:00Z"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</w:ins>
      <w:del w:id="106" w:author="Schmeil, Hartmut" w:date="2021-01-08T12:28:00Z">
        <w:r w:rsidR="00170F36" w:rsidDel="00127C44">
          <w:rPr>
            <w:rFonts w:ascii="Courier New" w:hAnsi="Courier New" w:cs="Courier New"/>
            <w:sz w:val="20"/>
          </w:rPr>
          <w:delText>:</w:delText>
        </w:r>
        <w:r w:rsidDel="00127C44">
          <w:rPr>
            <w:rFonts w:ascii="Courier New" w:hAnsi="Courier New" w:cs="Courier New"/>
            <w:sz w:val="20"/>
          </w:rPr>
          <w:delText xml:space="preserve">                   </w:delText>
        </w:r>
      </w:del>
      <w:r>
        <w:rPr>
          <w:rFonts w:ascii="Courier New" w:hAnsi="Courier New" w:cs="Courier New"/>
          <w:sz w:val="20"/>
        </w:rPr>
        <w:t>IP20</w:t>
      </w:r>
    </w:p>
    <w:p w:rsidR="00AE2E7A" w:rsidRDefault="00AE2E7A" w:rsidP="00AE2E7A">
      <w:pPr>
        <w:pStyle w:val="Absatz1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Fabrikat</w:t>
      </w:r>
      <w:ins w:id="107" w:author="Schmeil, Hartmut" w:date="2021-01-08T12:28:00Z"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  <w:r w:rsidR="00127C44">
          <w:rPr>
            <w:rFonts w:ascii="Courier New" w:hAnsi="Courier New" w:cs="Courier New"/>
            <w:sz w:val="20"/>
          </w:rPr>
          <w:tab/>
        </w:r>
      </w:ins>
      <w:del w:id="108" w:author="Schmeil, Hartmut" w:date="2021-01-08T12:28:00Z">
        <w:r w:rsidDel="00127C44">
          <w:rPr>
            <w:rFonts w:ascii="Courier New" w:hAnsi="Courier New" w:cs="Courier New"/>
            <w:sz w:val="20"/>
          </w:rPr>
          <w:delText xml:space="preserve">:                       </w:delText>
        </w:r>
      </w:del>
      <w:r w:rsidR="00170F36">
        <w:rPr>
          <w:rFonts w:ascii="Courier New" w:hAnsi="Courier New" w:cs="Courier New"/>
          <w:sz w:val="20"/>
        </w:rPr>
        <w:t>TQ</w:t>
      </w:r>
      <w:r>
        <w:rPr>
          <w:rFonts w:ascii="Courier New" w:hAnsi="Courier New" w:cs="Courier New"/>
          <w:sz w:val="20"/>
        </w:rPr>
        <w:t>-Automation PAT100</w:t>
      </w:r>
    </w:p>
    <w:p w:rsidR="00370836" w:rsidRDefault="00370836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br w:type="page"/>
      </w:r>
    </w:p>
    <w:p w:rsidR="00064386" w:rsidRDefault="00064386" w:rsidP="00AE2E7A">
      <w:pPr>
        <w:pStyle w:val="Absatz1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Energy</w:t>
      </w:r>
      <w:r w:rsidR="00297703">
        <w:rPr>
          <w:rFonts w:ascii="Courier New" w:hAnsi="Courier New" w:cs="Courier New"/>
          <w:sz w:val="20"/>
        </w:rPr>
        <w:t xml:space="preserve"> M</w:t>
      </w:r>
      <w:r>
        <w:rPr>
          <w:rFonts w:ascii="Courier New" w:hAnsi="Courier New" w:cs="Courier New"/>
          <w:sz w:val="20"/>
        </w:rPr>
        <w:t>anager</w:t>
      </w:r>
      <w:del w:id="109" w:author="Schmeil, Hartmut" w:date="2021-01-14T08:46:00Z">
        <w:r w:rsidDel="00AE3B9F">
          <w:rPr>
            <w:rFonts w:ascii="Courier New" w:hAnsi="Courier New" w:cs="Courier New"/>
            <w:sz w:val="20"/>
          </w:rPr>
          <w:delText xml:space="preserve"> TQ-Automation</w:delText>
        </w:r>
      </w:del>
      <w:r>
        <w:rPr>
          <w:rFonts w:ascii="Courier New" w:hAnsi="Courier New" w:cs="Courier New"/>
          <w:sz w:val="20"/>
        </w:rPr>
        <w:t xml:space="preserve"> EM</w:t>
      </w:r>
      <w:ins w:id="110" w:author="Schmeil, Hartmut" w:date="2021-01-08T11:31:00Z">
        <w:r w:rsidR="00AA2D59">
          <w:rPr>
            <w:rFonts w:ascii="Courier New" w:hAnsi="Courier New" w:cs="Courier New"/>
            <w:sz w:val="20"/>
          </w:rPr>
          <w:t>420 LLRR</w:t>
        </w:r>
      </w:ins>
      <w:del w:id="111" w:author="Schmeil, Hartmut" w:date="2021-01-08T11:31:00Z">
        <w:r w:rsidDel="00AA2D59">
          <w:rPr>
            <w:rFonts w:ascii="Courier New" w:hAnsi="Courier New" w:cs="Courier New"/>
            <w:sz w:val="20"/>
          </w:rPr>
          <w:delText>300LR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E62D08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3-Phasen Energiemessung</w:t>
      </w:r>
      <w:r w:rsidR="00E62D08">
        <w:rPr>
          <w:rFonts w:ascii="Courier New" w:hAnsi="Courier New" w:cs="Courier New"/>
          <w:sz w:val="20"/>
        </w:rPr>
        <w:t xml:space="preserve"> und Speicherung in </w:t>
      </w:r>
      <w:r w:rsidR="00B34213">
        <w:rPr>
          <w:rFonts w:ascii="Courier New" w:hAnsi="Courier New" w:cs="Courier New"/>
          <w:sz w:val="20"/>
        </w:rPr>
        <w:t>OBIS-</w:t>
      </w:r>
      <w:r w:rsidR="00E62D08">
        <w:rPr>
          <w:rFonts w:ascii="Courier New" w:hAnsi="Courier New" w:cs="Courier New"/>
          <w:sz w:val="20"/>
        </w:rPr>
        <w:t>Registern,</w:t>
      </w:r>
    </w:p>
    <w:p w:rsidR="00E62D08" w:rsidRDefault="00E62D08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</w:t>
      </w:r>
      <w:r w:rsidR="00064386">
        <w:rPr>
          <w:rFonts w:ascii="Courier New" w:hAnsi="Courier New" w:cs="Courier New"/>
          <w:sz w:val="20"/>
        </w:rPr>
        <w:t>chtzeit-Übertragung</w:t>
      </w:r>
      <w:r>
        <w:rPr>
          <w:rFonts w:ascii="Courier New" w:hAnsi="Courier New" w:cs="Courier New"/>
          <w:sz w:val="20"/>
        </w:rPr>
        <w:t xml:space="preserve"> </w:t>
      </w:r>
      <w:r w:rsidR="00064386">
        <w:rPr>
          <w:rFonts w:ascii="Courier New" w:hAnsi="Courier New" w:cs="Courier New"/>
          <w:sz w:val="20"/>
        </w:rPr>
        <w:t>der Messdaten in parametrisierbaren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Intervallen</w:t>
      </w:r>
      <w:r w:rsidR="00E62D08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über Standardschnittstellen</w:t>
      </w:r>
      <w:r w:rsidR="00E62D08">
        <w:rPr>
          <w:rFonts w:ascii="Courier New" w:hAnsi="Courier New" w:cs="Courier New"/>
          <w:sz w:val="20"/>
        </w:rPr>
        <w:t>,</w:t>
      </w:r>
    </w:p>
    <w:p w:rsidR="00F8588E" w:rsidRDefault="00F8588E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Auslesen</w:t>
      </w:r>
      <w:r w:rsidR="00555A49">
        <w:rPr>
          <w:rFonts w:ascii="Courier New" w:hAnsi="Courier New" w:cs="Courier New"/>
          <w:sz w:val="20"/>
        </w:rPr>
        <w:t xml:space="preserve"> </w:t>
      </w:r>
      <w:r w:rsidR="00E62D08">
        <w:rPr>
          <w:rFonts w:ascii="Courier New" w:hAnsi="Courier New" w:cs="Courier New"/>
          <w:sz w:val="20"/>
        </w:rPr>
        <w:t>der</w:t>
      </w:r>
      <w:r w:rsidR="00555A49">
        <w:rPr>
          <w:rFonts w:ascii="Courier New" w:hAnsi="Courier New" w:cs="Courier New"/>
          <w:sz w:val="20"/>
        </w:rPr>
        <w:t xml:space="preserve"> Mes</w:t>
      </w:r>
      <w:r>
        <w:rPr>
          <w:rFonts w:ascii="Courier New" w:hAnsi="Courier New" w:cs="Courier New"/>
          <w:sz w:val="20"/>
        </w:rPr>
        <w:t xml:space="preserve">sdaten über die Schnittstellen </w:t>
      </w:r>
    </w:p>
    <w:p w:rsidR="00555A49" w:rsidRDefault="00F8588E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Modbus TCP bzw. </w:t>
      </w:r>
      <w:r w:rsidR="00555A49">
        <w:rPr>
          <w:rFonts w:ascii="Courier New" w:hAnsi="Courier New" w:cs="Courier New"/>
          <w:sz w:val="20"/>
        </w:rPr>
        <w:t>RTU</w:t>
      </w:r>
      <w:r w:rsidR="00B34213">
        <w:rPr>
          <w:rFonts w:ascii="Courier New" w:hAnsi="Courier New" w:cs="Courier New"/>
          <w:sz w:val="20"/>
        </w:rPr>
        <w:t xml:space="preserve"> durch übergeordnete Rechner-Systeme/Steuerungen</w:t>
      </w:r>
      <w:r w:rsidR="00E62D08">
        <w:rPr>
          <w:rFonts w:ascii="Courier New" w:hAnsi="Courier New" w:cs="Courier New"/>
          <w:sz w:val="20"/>
        </w:rPr>
        <w:t>,</w:t>
      </w:r>
    </w:p>
    <w:p w:rsidR="00B34213" w:rsidRDefault="00E62D08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</w:t>
      </w:r>
      <w:r w:rsidR="00B34213">
        <w:rPr>
          <w:rFonts w:ascii="Courier New" w:hAnsi="Courier New" w:cs="Courier New"/>
          <w:sz w:val="20"/>
        </w:rPr>
        <w:t>möglichkeit</w:t>
      </w:r>
      <w:r>
        <w:rPr>
          <w:rFonts w:ascii="Courier New" w:hAnsi="Courier New" w:cs="Courier New"/>
          <w:sz w:val="20"/>
        </w:rPr>
        <w:t xml:space="preserve"> von Sensorbars für die Energiemessung</w:t>
      </w:r>
    </w:p>
    <w:p w:rsidR="00E62D08" w:rsidRDefault="00E62D08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von bis zu</w:t>
      </w:r>
      <w:r w:rsidR="00B34213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96 Einzelleitern,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</w:t>
      </w:r>
      <w:r w:rsidR="00627B95">
        <w:rPr>
          <w:rFonts w:ascii="Courier New" w:hAnsi="Courier New" w:cs="Courier New"/>
          <w:sz w:val="20"/>
        </w:rPr>
        <w:t>ekundenschnelle</w:t>
      </w:r>
      <w:r>
        <w:rPr>
          <w:rFonts w:ascii="Courier New" w:hAnsi="Courier New" w:cs="Courier New"/>
          <w:sz w:val="20"/>
        </w:rPr>
        <w:t xml:space="preserve"> D</w:t>
      </w:r>
      <w:r w:rsidR="00627B95">
        <w:rPr>
          <w:rFonts w:ascii="Courier New" w:hAnsi="Courier New" w:cs="Courier New"/>
          <w:sz w:val="20"/>
        </w:rPr>
        <w:t>atenübertragung</w:t>
      </w:r>
      <w:r>
        <w:rPr>
          <w:rFonts w:ascii="Courier New" w:hAnsi="Courier New" w:cs="Courier New"/>
          <w:sz w:val="20"/>
        </w:rPr>
        <w:t xml:space="preserve"> </w:t>
      </w:r>
      <w:r w:rsidR="00627B95">
        <w:rPr>
          <w:rFonts w:ascii="Courier New" w:hAnsi="Courier New" w:cs="Courier New"/>
          <w:sz w:val="20"/>
        </w:rPr>
        <w:t>mit</w:t>
      </w:r>
      <w:r>
        <w:rPr>
          <w:rFonts w:ascii="Courier New" w:hAnsi="Courier New" w:cs="Courier New"/>
          <w:sz w:val="20"/>
        </w:rPr>
        <w:t xml:space="preserve"> </w:t>
      </w:r>
      <w:r w:rsidR="00627B95">
        <w:rPr>
          <w:rFonts w:ascii="Courier New" w:hAnsi="Courier New" w:cs="Courier New"/>
          <w:sz w:val="20"/>
        </w:rPr>
        <w:t>hoher</w:t>
      </w:r>
      <w:r>
        <w:rPr>
          <w:rFonts w:ascii="Courier New" w:hAnsi="Courier New" w:cs="Courier New"/>
          <w:sz w:val="20"/>
        </w:rPr>
        <w:t xml:space="preserve"> G</w:t>
      </w:r>
      <w:r w:rsidR="00627B95">
        <w:rPr>
          <w:rFonts w:ascii="Courier New" w:hAnsi="Courier New" w:cs="Courier New"/>
          <w:sz w:val="20"/>
        </w:rPr>
        <w:t>enauigkeit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Messung Wirk- Blind- und Scheinleistung, Stromstärke,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Spannung und Leistungsfaktor </w:t>
      </w:r>
      <w:r w:rsidR="0087566E">
        <w:rPr>
          <w:rFonts w:ascii="Courier New" w:hAnsi="Courier New" w:cs="Courier New"/>
          <w:sz w:val="20"/>
        </w:rPr>
        <w:t xml:space="preserve">gesamt und </w:t>
      </w:r>
      <w:r>
        <w:rPr>
          <w:rFonts w:ascii="Courier New" w:hAnsi="Courier New" w:cs="Courier New"/>
          <w:sz w:val="20"/>
        </w:rPr>
        <w:t>je Phase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ins w:id="112" w:author="Schmeil, Hartmut" w:date="2021-01-08T11:32:00Z">
        <w:r w:rsidR="00AA2D59">
          <w:rPr>
            <w:rFonts w:ascii="Courier New" w:hAnsi="Courier New" w:cs="Courier New"/>
            <w:sz w:val="20"/>
          </w:rPr>
          <w:t xml:space="preserve">2 </w:t>
        </w:r>
      </w:ins>
      <w:r>
        <w:rPr>
          <w:rFonts w:ascii="Courier New" w:hAnsi="Courier New" w:cs="Courier New"/>
          <w:sz w:val="20"/>
        </w:rPr>
        <w:t>LAN Schnittstelle</w:t>
      </w:r>
      <w:ins w:id="113" w:author="Schmeil, Hartmut" w:date="2021-01-08T11:32:00Z">
        <w:r w:rsidR="00AA2D59">
          <w:rPr>
            <w:rFonts w:ascii="Courier New" w:hAnsi="Courier New" w:cs="Courier New"/>
            <w:sz w:val="20"/>
          </w:rPr>
          <w:t>n</w:t>
        </w:r>
      </w:ins>
      <w:del w:id="114" w:author="Schmeil, Hartmut" w:date="2021-01-08T11:33:00Z">
        <w:r w:rsidDel="00AA2D59">
          <w:rPr>
            <w:rFonts w:ascii="Courier New" w:hAnsi="Courier New" w:cs="Courier New"/>
            <w:sz w:val="20"/>
          </w:rPr>
          <w:delText xml:space="preserve"> (EM300L)</w:delText>
        </w:r>
      </w:del>
      <w:r>
        <w:rPr>
          <w:rFonts w:ascii="Courier New" w:hAnsi="Courier New" w:cs="Courier New"/>
          <w:sz w:val="20"/>
        </w:rPr>
        <w:t>,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ins w:id="115" w:author="Schmeil, Hartmut" w:date="2021-01-08T11:33:00Z">
        <w:r w:rsidR="00AA2D59">
          <w:rPr>
            <w:rFonts w:ascii="Courier New" w:hAnsi="Courier New" w:cs="Courier New"/>
            <w:sz w:val="20"/>
          </w:rPr>
          <w:t xml:space="preserve">2 </w:t>
        </w:r>
      </w:ins>
      <w:r>
        <w:rPr>
          <w:rFonts w:ascii="Courier New" w:hAnsi="Courier New" w:cs="Courier New"/>
          <w:sz w:val="20"/>
        </w:rPr>
        <w:t>RS485 Schnittstelle</w:t>
      </w:r>
      <w:ins w:id="116" w:author="Schmeil, Hartmut" w:date="2021-01-08T11:33:00Z">
        <w:r w:rsidR="00AA2D59">
          <w:rPr>
            <w:rFonts w:ascii="Courier New" w:hAnsi="Courier New" w:cs="Courier New"/>
            <w:sz w:val="20"/>
          </w:rPr>
          <w:t>n</w:t>
        </w:r>
      </w:ins>
      <w:del w:id="117" w:author="Schmeil, Hartmut" w:date="2021-01-08T11:33:00Z">
        <w:r w:rsidDel="00AA2D59">
          <w:rPr>
            <w:rFonts w:ascii="Courier New" w:hAnsi="Courier New" w:cs="Courier New"/>
            <w:sz w:val="20"/>
          </w:rPr>
          <w:delText xml:space="preserve"> (EM300LR)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</w:t>
      </w:r>
      <w:r w:rsidR="003E206F">
        <w:rPr>
          <w:rFonts w:ascii="Courier New" w:hAnsi="Courier New" w:cs="Courier New"/>
          <w:sz w:val="20"/>
        </w:rPr>
        <w:t>ernfunktionalität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E</w:t>
      </w:r>
      <w:r w:rsidR="003E206F">
        <w:rPr>
          <w:rFonts w:ascii="Courier New" w:hAnsi="Courier New" w:cs="Courier New"/>
          <w:sz w:val="20"/>
        </w:rPr>
        <w:t>chtzeitdatenerfassung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- 3-Phasen Energiemessung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Direktanschluss bis 63A bzw. über externe Messwandler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von 100 bis zu 1000A (Wandlungsverhältnis </w:t>
      </w:r>
      <w:proofErr w:type="spellStart"/>
      <w:r>
        <w:rPr>
          <w:rFonts w:ascii="Courier New" w:hAnsi="Courier New" w:cs="Courier New"/>
          <w:sz w:val="20"/>
        </w:rPr>
        <w:t>xxx</w:t>
      </w:r>
      <w:r w:rsidR="000018BE">
        <w:rPr>
          <w:rFonts w:ascii="Courier New" w:hAnsi="Courier New" w:cs="Courier New"/>
          <w:sz w:val="20"/>
        </w:rPr>
        <w:t>A</w:t>
      </w:r>
      <w:proofErr w:type="spellEnd"/>
      <w:r>
        <w:rPr>
          <w:rFonts w:ascii="Courier New" w:hAnsi="Courier New" w:cs="Courier New"/>
          <w:sz w:val="20"/>
        </w:rPr>
        <w:t>/5A)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Hutschienenmontage (4TE)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627B95" w:rsidRDefault="00627B95" w:rsidP="00627B9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Daten: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</w:t>
      </w:r>
      <w:r w:rsidR="00627B95">
        <w:rPr>
          <w:rFonts w:ascii="Courier New" w:hAnsi="Courier New" w:cs="Courier New"/>
          <w:sz w:val="20"/>
        </w:rPr>
        <w:t>chnittstellen</w:t>
      </w:r>
    </w:p>
    <w:p w:rsidR="00064386" w:rsidRPr="00AE3B9F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AE3B9F">
        <w:rPr>
          <w:rFonts w:ascii="Courier New" w:hAnsi="Courier New" w:cs="Courier New"/>
          <w:sz w:val="20"/>
        </w:rPr>
        <w:t xml:space="preserve">- </w:t>
      </w:r>
      <w:ins w:id="118" w:author="Schmeil, Hartmut" w:date="2021-01-08T11:34:00Z">
        <w:r w:rsidR="00AA2D59" w:rsidRPr="00AE3B9F">
          <w:rPr>
            <w:rFonts w:ascii="Courier New" w:hAnsi="Courier New" w:cs="Courier New"/>
            <w:sz w:val="20"/>
          </w:rPr>
          <w:t xml:space="preserve">2 x </w:t>
        </w:r>
      </w:ins>
      <w:r w:rsidRPr="00AE3B9F">
        <w:rPr>
          <w:rFonts w:ascii="Courier New" w:hAnsi="Courier New" w:cs="Courier New"/>
          <w:sz w:val="20"/>
        </w:rPr>
        <w:t>LAN (10/100 Mbit)</w:t>
      </w:r>
    </w:p>
    <w:p w:rsidR="00064386" w:rsidRPr="0007365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5E3868">
        <w:rPr>
          <w:rFonts w:ascii="Courier New" w:hAnsi="Courier New" w:cs="Courier New"/>
          <w:sz w:val="20"/>
          <w:lang w:val="en-US"/>
        </w:rPr>
        <w:t xml:space="preserve">- </w:t>
      </w:r>
      <w:ins w:id="119" w:author="Schmeil, Hartmut" w:date="2021-01-08T11:34:00Z">
        <w:r w:rsidR="00AA2D59">
          <w:rPr>
            <w:rFonts w:ascii="Courier New" w:hAnsi="Courier New" w:cs="Courier New"/>
            <w:sz w:val="20"/>
            <w:lang w:val="en-US"/>
          </w:rPr>
          <w:t xml:space="preserve">2 x </w:t>
        </w:r>
      </w:ins>
      <w:r w:rsidRPr="005E3868">
        <w:rPr>
          <w:rFonts w:ascii="Courier New" w:hAnsi="Courier New" w:cs="Courier New"/>
          <w:sz w:val="20"/>
          <w:lang w:val="en-US"/>
        </w:rPr>
        <w:t xml:space="preserve">RS485 </w:t>
      </w:r>
      <w:r w:rsidR="003E206F">
        <w:rPr>
          <w:rFonts w:ascii="Courier New" w:hAnsi="Courier New" w:cs="Courier New"/>
          <w:sz w:val="20"/>
          <w:lang w:val="en-US"/>
        </w:rPr>
        <w:t>(Half-Duplex, max. 115200 Baud)</w:t>
      </w:r>
    </w:p>
    <w:p w:rsidR="00064386" w:rsidRPr="0007365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073656">
        <w:rPr>
          <w:rFonts w:ascii="Courier New" w:hAnsi="Courier New" w:cs="Courier New"/>
          <w:sz w:val="20"/>
          <w:lang w:val="en-US"/>
        </w:rPr>
        <w:t xml:space="preserve">                                </w:t>
      </w:r>
    </w:p>
    <w:p w:rsidR="00064386" w:rsidRDefault="00627B95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Produktnormen</w:t>
      </w:r>
      <w:r w:rsidR="00064386">
        <w:rPr>
          <w:rFonts w:ascii="Courier New" w:hAnsi="Courier New" w:cs="Courier New"/>
          <w:sz w:val="20"/>
        </w:rPr>
        <w:t xml:space="preserve">                   EN61010</w:t>
      </w:r>
      <w:ins w:id="120" w:author="Schmeil, Hartmut" w:date="2021-01-08T11:39:00Z">
        <w:r w:rsidR="00AA2D59">
          <w:rPr>
            <w:rFonts w:ascii="Courier New" w:hAnsi="Courier New" w:cs="Courier New"/>
            <w:sz w:val="20"/>
          </w:rPr>
          <w:t>-1</w:t>
        </w:r>
      </w:ins>
      <w:ins w:id="121" w:author="Schmeil, Hartmut" w:date="2021-01-08T11:40:00Z">
        <w:r w:rsidR="00AA2D59">
          <w:rPr>
            <w:rFonts w:ascii="Courier New" w:hAnsi="Courier New" w:cs="Courier New"/>
            <w:sz w:val="20"/>
          </w:rPr>
          <w:t>,</w:t>
        </w:r>
      </w:ins>
      <w:r w:rsidR="00064386">
        <w:rPr>
          <w:rFonts w:ascii="Courier New" w:hAnsi="Courier New" w:cs="Courier New"/>
          <w:sz w:val="20"/>
        </w:rPr>
        <w:t xml:space="preserve"> EN</w:t>
      </w:r>
      <w:ins w:id="122" w:author="Schmeil, Hartmut" w:date="2021-01-08T11:40:00Z">
        <w:r w:rsidR="00AA2D59">
          <w:rPr>
            <w:rFonts w:ascii="Courier New" w:hAnsi="Courier New" w:cs="Courier New"/>
            <w:sz w:val="20"/>
          </w:rPr>
          <w:t>61010-2-30,</w:t>
        </w:r>
      </w:ins>
      <w:del w:id="123" w:author="Schmeil, Hartmut" w:date="2021-01-08T11:40:00Z">
        <w:r w:rsidR="00064386" w:rsidDel="00AA2D59">
          <w:rPr>
            <w:rFonts w:ascii="Courier New" w:hAnsi="Courier New" w:cs="Courier New"/>
            <w:sz w:val="20"/>
          </w:rPr>
          <w:delText>50428</w:delText>
        </w:r>
      </w:del>
      <w:r w:rsidR="00064386">
        <w:rPr>
          <w:rFonts w:ascii="Courier New" w:hAnsi="Courier New" w:cs="Courier New"/>
          <w:sz w:val="20"/>
        </w:rPr>
        <w:t xml:space="preserve"> EN</w:t>
      </w:r>
      <w:del w:id="124" w:author="Schmeil, Hartmut" w:date="2021-01-08T11:40:00Z">
        <w:r w:rsidR="00064386" w:rsidDel="00AA2D59">
          <w:rPr>
            <w:rFonts w:ascii="Courier New" w:hAnsi="Courier New" w:cs="Courier New"/>
            <w:sz w:val="20"/>
          </w:rPr>
          <w:delText>60950</w:delText>
        </w:r>
      </w:del>
      <w:ins w:id="125" w:author="Schmeil, Hartmut" w:date="2021-01-08T11:40:00Z">
        <w:r w:rsidR="00AA2D59">
          <w:rPr>
            <w:rFonts w:ascii="Courier New" w:hAnsi="Courier New" w:cs="Courier New"/>
            <w:sz w:val="20"/>
          </w:rPr>
          <w:t>61010-2-201</w:t>
        </w:r>
      </w:ins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ins w:id="126" w:author="Schmeil, Hartmut" w:date="2021-01-08T11:54:00Z"/>
          <w:rFonts w:ascii="Courier New" w:hAnsi="Courier New" w:cs="Courier New"/>
          <w:sz w:val="20"/>
        </w:rPr>
      </w:pPr>
      <w:del w:id="127" w:author="Schmeil, Hartmut" w:date="2021-01-08T11:54:00Z">
        <w:r w:rsidDel="00AD6D38">
          <w:rPr>
            <w:rFonts w:ascii="Courier New" w:hAnsi="Courier New" w:cs="Courier New"/>
            <w:sz w:val="20"/>
          </w:rPr>
          <w:delText>S</w:delText>
        </w:r>
        <w:r w:rsidR="00627B95" w:rsidDel="00AD6D38">
          <w:rPr>
            <w:rFonts w:ascii="Courier New" w:hAnsi="Courier New" w:cs="Courier New"/>
            <w:sz w:val="20"/>
          </w:rPr>
          <w:delText>pannungs</w:delText>
        </w:r>
        <w:r w:rsidDel="00AD6D38">
          <w:rPr>
            <w:rFonts w:ascii="Courier New" w:hAnsi="Courier New" w:cs="Courier New"/>
            <w:sz w:val="20"/>
          </w:rPr>
          <w:delText xml:space="preserve">- </w:delText>
        </w:r>
        <w:r w:rsidR="00627B95" w:rsidDel="00AD6D38">
          <w:rPr>
            <w:rFonts w:ascii="Courier New" w:hAnsi="Courier New" w:cs="Courier New"/>
            <w:sz w:val="20"/>
          </w:rPr>
          <w:delText>und</w:delText>
        </w:r>
        <w:r w:rsidDel="00AD6D38">
          <w:rPr>
            <w:rFonts w:ascii="Courier New" w:hAnsi="Courier New" w:cs="Courier New"/>
            <w:sz w:val="20"/>
          </w:rPr>
          <w:delText xml:space="preserve"> S</w:delText>
        </w:r>
        <w:r w:rsidR="00627B95" w:rsidDel="00AD6D38">
          <w:rPr>
            <w:rFonts w:ascii="Courier New" w:hAnsi="Courier New" w:cs="Courier New"/>
            <w:sz w:val="20"/>
          </w:rPr>
          <w:delText>tromeingänge</w:delText>
        </w:r>
      </w:del>
      <w:proofErr w:type="spellStart"/>
      <w:ins w:id="128" w:author="Schmeil, Hartmut" w:date="2021-01-08T11:56:00Z">
        <w:r w:rsidR="00AD6D38">
          <w:rPr>
            <w:rFonts w:ascii="Courier New" w:hAnsi="Courier New" w:cs="Courier New"/>
            <w:sz w:val="20"/>
          </w:rPr>
          <w:t>Spannnungs</w:t>
        </w:r>
        <w:proofErr w:type="spellEnd"/>
        <w:r w:rsidR="00AD6D38">
          <w:rPr>
            <w:rFonts w:ascii="Courier New" w:hAnsi="Courier New" w:cs="Courier New"/>
            <w:sz w:val="20"/>
          </w:rPr>
          <w:t>- und Stromeingänge</w:t>
        </w:r>
      </w:ins>
    </w:p>
    <w:p w:rsidR="00AD6D38" w:rsidRDefault="00AD6D38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129" w:author="Schmeil, Hartmut" w:date="2021-01-08T11:54:00Z">
        <w:r>
          <w:rPr>
            <w:rFonts w:ascii="Courier New" w:hAnsi="Courier New" w:cs="Courier New"/>
            <w:sz w:val="20"/>
          </w:rPr>
          <w:t>Überspannungskategorie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</w:ins>
      <w:ins w:id="130" w:author="Schmeil, Hartmut" w:date="2021-01-08T11:55:00Z">
        <w:r>
          <w:rPr>
            <w:rFonts w:ascii="Courier New" w:hAnsi="Courier New" w:cs="Courier New"/>
            <w:sz w:val="20"/>
          </w:rPr>
          <w:t>330 V CAT III</w:t>
        </w:r>
      </w:ins>
    </w:p>
    <w:p w:rsidR="00AD6D38" w:rsidRDefault="0043177C" w:rsidP="00064386">
      <w:pPr>
        <w:autoSpaceDE w:val="0"/>
        <w:autoSpaceDN w:val="0"/>
        <w:adjustRightInd w:val="0"/>
        <w:rPr>
          <w:ins w:id="131" w:author="Schmeil, Hartmut" w:date="2021-01-08T11:58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Bemessungsspannung</w:t>
      </w:r>
      <w:del w:id="132" w:author="Schmeil, Hartmut" w:date="2021-01-08T12:02:00Z">
        <w:r w:rsidR="00952B05" w:rsidDel="00AC72B1">
          <w:rPr>
            <w:rFonts w:ascii="Courier New" w:hAnsi="Courier New" w:cs="Courier New"/>
            <w:sz w:val="20"/>
          </w:rPr>
          <w:delText>:</w:delText>
        </w:r>
      </w:del>
      <w:ins w:id="133" w:author="Schmeil, Hartmut" w:date="2021-01-08T11:59:00Z">
        <w:r w:rsidR="00AD6D38">
          <w:rPr>
            <w:rFonts w:ascii="Courier New" w:hAnsi="Courier New" w:cs="Courier New"/>
            <w:sz w:val="20"/>
          </w:rPr>
          <w:tab/>
        </w:r>
        <w:r w:rsidR="00AD6D38">
          <w:rPr>
            <w:rFonts w:ascii="Courier New" w:hAnsi="Courier New" w:cs="Courier New"/>
            <w:sz w:val="20"/>
          </w:rPr>
          <w:tab/>
        </w:r>
      </w:ins>
      <w:del w:id="134" w:author="Schmeil, Hartmut" w:date="2021-01-08T11:59:00Z">
        <w:r w:rsidR="00064386" w:rsidDel="00AD6D38">
          <w:rPr>
            <w:rFonts w:ascii="Courier New" w:hAnsi="Courier New" w:cs="Courier New"/>
            <w:sz w:val="20"/>
          </w:rPr>
          <w:delText xml:space="preserve">            </w:delText>
        </w:r>
      </w:del>
      <w:del w:id="135" w:author="Schmeil, Hartmut" w:date="2021-01-08T11:58:00Z">
        <w:r w:rsidR="00064386" w:rsidDel="00AD6D38">
          <w:rPr>
            <w:rFonts w:ascii="Courier New" w:hAnsi="Courier New" w:cs="Courier New"/>
            <w:sz w:val="20"/>
          </w:rPr>
          <w:delText xml:space="preserve"> </w:delText>
        </w:r>
      </w:del>
      <w:r w:rsidR="00064386">
        <w:rPr>
          <w:rFonts w:ascii="Courier New" w:hAnsi="Courier New" w:cs="Courier New"/>
          <w:sz w:val="20"/>
        </w:rPr>
        <w:t>230/400V</w:t>
      </w:r>
      <w:ins w:id="136" w:author="Schmeil, Hartmut" w:date="2021-01-08T11:41:00Z">
        <w:r w:rsidR="00AA2D59">
          <w:rPr>
            <w:rFonts w:ascii="Courier New" w:hAnsi="Courier New" w:cs="Courier New"/>
            <w:sz w:val="20"/>
          </w:rPr>
          <w:t xml:space="preserve"> AC</w:t>
        </w:r>
      </w:ins>
    </w:p>
    <w:p w:rsidR="00064386" w:rsidRDefault="00AC72B1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137" w:author="Schmeil, Hartmut" w:date="2021-01-08T11:58:00Z">
        <w:r>
          <w:rPr>
            <w:rFonts w:ascii="Courier New" w:hAnsi="Courier New" w:cs="Courier New"/>
            <w:sz w:val="20"/>
          </w:rPr>
          <w:t>Grenzstrom je Phase</w:t>
        </w:r>
        <w:r w:rsidR="00AD6D38">
          <w:rPr>
            <w:rFonts w:ascii="Courier New" w:hAnsi="Courier New" w:cs="Courier New"/>
            <w:sz w:val="20"/>
          </w:rPr>
          <w:tab/>
        </w:r>
        <w:r w:rsidR="00AD6D38">
          <w:rPr>
            <w:rFonts w:ascii="Courier New" w:hAnsi="Courier New" w:cs="Courier New"/>
            <w:sz w:val="20"/>
          </w:rPr>
          <w:tab/>
        </w:r>
      </w:ins>
      <w:ins w:id="138" w:author="Schmeil, Hartmut" w:date="2021-01-08T11:59:00Z">
        <w:r w:rsidR="00AD6D38">
          <w:rPr>
            <w:rFonts w:ascii="Courier New" w:hAnsi="Courier New" w:cs="Courier New"/>
            <w:sz w:val="20"/>
          </w:rPr>
          <w:t>63A</w:t>
        </w:r>
      </w:ins>
      <w:del w:id="139" w:author="Schmeil, Hartmut" w:date="2021-01-08T11:41:00Z">
        <w:r w:rsidR="00064386" w:rsidDel="00AA2D59">
          <w:rPr>
            <w:rFonts w:ascii="Courier New" w:hAnsi="Courier New" w:cs="Courier New"/>
            <w:sz w:val="20"/>
          </w:rPr>
          <w:delText>~</w:delText>
        </w:r>
      </w:del>
    </w:p>
    <w:p w:rsidR="00064386" w:rsidDel="00AD6D38" w:rsidRDefault="00064386" w:rsidP="00064386">
      <w:pPr>
        <w:autoSpaceDE w:val="0"/>
        <w:autoSpaceDN w:val="0"/>
        <w:adjustRightInd w:val="0"/>
        <w:rPr>
          <w:del w:id="140" w:author="Schmeil, Hartmut" w:date="2021-01-08T11:57:00Z"/>
          <w:rFonts w:ascii="Courier New" w:hAnsi="Courier New" w:cs="Courier New"/>
          <w:sz w:val="20"/>
        </w:rPr>
      </w:pPr>
      <w:del w:id="141" w:author="Schmeil, Hartmut" w:date="2021-01-08T11:57:00Z">
        <w:r w:rsidDel="00AD6D38">
          <w:rPr>
            <w:rFonts w:ascii="Courier New" w:hAnsi="Courier New" w:cs="Courier New"/>
            <w:sz w:val="20"/>
          </w:rPr>
          <w:delText>Betriebs</w:delText>
        </w:r>
        <w:r w:rsidR="0043177C" w:rsidDel="00AD6D38">
          <w:rPr>
            <w:rFonts w:ascii="Courier New" w:hAnsi="Courier New" w:cs="Courier New"/>
            <w:sz w:val="20"/>
          </w:rPr>
          <w:delText>spannung</w:delText>
        </w:r>
        <w:r w:rsidR="00952B05" w:rsidDel="00AD6D38">
          <w:rPr>
            <w:rFonts w:ascii="Courier New" w:hAnsi="Courier New" w:cs="Courier New"/>
            <w:sz w:val="20"/>
          </w:rPr>
          <w:delText>:</w:delText>
        </w:r>
        <w:r w:rsidDel="00AD6D38">
          <w:rPr>
            <w:rFonts w:ascii="Courier New" w:hAnsi="Courier New" w:cs="Courier New"/>
            <w:sz w:val="20"/>
          </w:rPr>
          <w:delText xml:space="preserve">               230V ±10%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Frequen</w:t>
      </w:r>
      <w:r w:rsidR="0043177C">
        <w:rPr>
          <w:rFonts w:ascii="Courier New" w:hAnsi="Courier New" w:cs="Courier New"/>
          <w:sz w:val="20"/>
        </w:rPr>
        <w:t>z</w:t>
      </w:r>
      <w:del w:id="142" w:author="Schmeil, Hartmut" w:date="2021-01-08T12:02:00Z">
        <w:r w:rsidR="00952B05" w:rsidDel="00AC72B1">
          <w:rPr>
            <w:rFonts w:ascii="Courier New" w:hAnsi="Courier New" w:cs="Courier New"/>
            <w:sz w:val="20"/>
          </w:rPr>
          <w:delText>:</w:delText>
        </w:r>
      </w:del>
      <w:del w:id="143" w:author="Schmeil, Hartmut" w:date="2021-01-08T12:00:00Z">
        <w:r w:rsidR="00952B05" w:rsidDel="00AD6D38">
          <w:rPr>
            <w:rFonts w:ascii="Courier New" w:hAnsi="Courier New" w:cs="Courier New"/>
            <w:sz w:val="20"/>
          </w:rPr>
          <w:delText xml:space="preserve"> </w:delText>
        </w:r>
        <w:r w:rsidDel="00AD6D38">
          <w:rPr>
            <w:rFonts w:ascii="Courier New" w:hAnsi="Courier New" w:cs="Courier New"/>
            <w:sz w:val="20"/>
          </w:rPr>
          <w:delText xml:space="preserve">                     </w:delText>
        </w:r>
      </w:del>
      <w:ins w:id="144" w:author="Schmeil, Hartmut" w:date="2021-01-08T12:00:00Z">
        <w:r w:rsidR="00AD6D38">
          <w:rPr>
            <w:rFonts w:ascii="Courier New" w:hAnsi="Courier New" w:cs="Courier New"/>
            <w:sz w:val="20"/>
          </w:rPr>
          <w:tab/>
        </w:r>
        <w:r w:rsidR="00AD6D38">
          <w:rPr>
            <w:rFonts w:ascii="Courier New" w:hAnsi="Courier New" w:cs="Courier New"/>
            <w:sz w:val="20"/>
          </w:rPr>
          <w:tab/>
        </w:r>
        <w:r w:rsidR="00AD6D38">
          <w:rPr>
            <w:rFonts w:ascii="Courier New" w:hAnsi="Courier New" w:cs="Courier New"/>
            <w:sz w:val="20"/>
          </w:rPr>
          <w:tab/>
        </w:r>
        <w:r w:rsidR="00AD6D38">
          <w:rPr>
            <w:rFonts w:ascii="Courier New" w:hAnsi="Courier New" w:cs="Courier New"/>
            <w:sz w:val="20"/>
          </w:rPr>
          <w:tab/>
        </w:r>
      </w:ins>
      <w:del w:id="145" w:author="Schmeil, Hartmut" w:date="2021-01-08T12:00:00Z">
        <w:r w:rsidDel="00AD6D38">
          <w:rPr>
            <w:rFonts w:ascii="Courier New" w:hAnsi="Courier New" w:cs="Courier New"/>
            <w:sz w:val="20"/>
          </w:rPr>
          <w:delText xml:space="preserve"> </w:delText>
        </w:r>
      </w:del>
      <w:r>
        <w:rPr>
          <w:rFonts w:ascii="Courier New" w:hAnsi="Courier New" w:cs="Courier New"/>
          <w:sz w:val="20"/>
        </w:rPr>
        <w:t>50</w:t>
      </w:r>
      <w:ins w:id="146" w:author="Schmeil, Hartmut" w:date="2021-01-08T11:42:00Z">
        <w:r w:rsidR="00293AA6">
          <w:rPr>
            <w:rFonts w:ascii="Courier New" w:hAnsi="Courier New" w:cs="Courier New"/>
            <w:sz w:val="20"/>
          </w:rPr>
          <w:t xml:space="preserve"> / 60</w:t>
        </w:r>
      </w:ins>
      <w:r>
        <w:rPr>
          <w:rFonts w:ascii="Courier New" w:hAnsi="Courier New" w:cs="Courier New"/>
          <w:sz w:val="20"/>
        </w:rPr>
        <w:t>Hz ±5%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ins w:id="147" w:author="Schmeil, Hartmut" w:date="2021-01-08T12:01:00Z"/>
          <w:rFonts w:ascii="Courier New" w:hAnsi="Courier New" w:cs="Courier New"/>
          <w:sz w:val="20"/>
        </w:rPr>
      </w:pPr>
      <w:del w:id="148" w:author="Schmeil, Hartmut" w:date="2021-01-08T12:00:00Z">
        <w:r w:rsidDel="00302042">
          <w:rPr>
            <w:rFonts w:ascii="Courier New" w:hAnsi="Courier New" w:cs="Courier New"/>
            <w:sz w:val="20"/>
          </w:rPr>
          <w:delText>E</w:delText>
        </w:r>
        <w:r w:rsidR="003E206F" w:rsidDel="00302042">
          <w:rPr>
            <w:rFonts w:ascii="Courier New" w:hAnsi="Courier New" w:cs="Courier New"/>
            <w:sz w:val="20"/>
          </w:rPr>
          <w:delText>igenverbrauch</w:delText>
        </w:r>
      </w:del>
      <w:ins w:id="149" w:author="Schmeil, Hartmut" w:date="2021-01-08T12:00:00Z">
        <w:r w:rsidR="00302042">
          <w:rPr>
            <w:rFonts w:ascii="Courier New" w:hAnsi="Courier New" w:cs="Courier New"/>
            <w:sz w:val="20"/>
          </w:rPr>
          <w:t>Stromversorgung</w:t>
        </w:r>
      </w:ins>
    </w:p>
    <w:p w:rsidR="00302042" w:rsidRDefault="00302042" w:rsidP="00302042">
      <w:pPr>
        <w:autoSpaceDE w:val="0"/>
        <w:autoSpaceDN w:val="0"/>
        <w:adjustRightInd w:val="0"/>
        <w:rPr>
          <w:ins w:id="150" w:author="Schmeil, Hartmut" w:date="2021-01-08T12:01:00Z"/>
          <w:rFonts w:ascii="Courier New" w:hAnsi="Courier New" w:cs="Courier New"/>
          <w:sz w:val="20"/>
        </w:rPr>
      </w:pPr>
      <w:ins w:id="151" w:author="Schmeil, Hartmut" w:date="2021-01-08T12:01:00Z">
        <w:r>
          <w:rPr>
            <w:rFonts w:ascii="Courier New" w:hAnsi="Courier New" w:cs="Courier New"/>
            <w:sz w:val="20"/>
          </w:rPr>
          <w:t>Überspannungskategorie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330 V CAT III</w:t>
        </w:r>
      </w:ins>
    </w:p>
    <w:p w:rsidR="00AD6D38" w:rsidRDefault="00AD6D38" w:rsidP="00AD6D38">
      <w:pPr>
        <w:autoSpaceDE w:val="0"/>
        <w:autoSpaceDN w:val="0"/>
        <w:adjustRightInd w:val="0"/>
        <w:rPr>
          <w:ins w:id="152" w:author="Schmeil, Hartmut" w:date="2021-01-08T11:57:00Z"/>
          <w:rFonts w:ascii="Courier New" w:hAnsi="Courier New" w:cs="Courier New"/>
          <w:sz w:val="20"/>
        </w:rPr>
      </w:pPr>
      <w:ins w:id="153" w:author="Schmeil, Hartmut" w:date="2021-01-08T11:57:00Z">
        <w:r>
          <w:rPr>
            <w:rFonts w:ascii="Courier New" w:hAnsi="Courier New" w:cs="Courier New"/>
            <w:sz w:val="20"/>
          </w:rPr>
          <w:t>Betriebsspannung</w:t>
        </w:r>
        <w:r w:rsidR="00302042">
          <w:rPr>
            <w:rFonts w:ascii="Courier New" w:hAnsi="Courier New" w:cs="Courier New"/>
            <w:sz w:val="20"/>
          </w:rPr>
          <w:tab/>
        </w:r>
      </w:ins>
      <w:ins w:id="154" w:author="Schmeil, Hartmut" w:date="2021-01-08T12:01:00Z">
        <w:r w:rsidR="00302042">
          <w:rPr>
            <w:rFonts w:ascii="Courier New" w:hAnsi="Courier New" w:cs="Courier New"/>
            <w:sz w:val="20"/>
          </w:rPr>
          <w:tab/>
        </w:r>
        <w:r w:rsidR="00302042">
          <w:rPr>
            <w:rFonts w:ascii="Courier New" w:hAnsi="Courier New" w:cs="Courier New"/>
            <w:sz w:val="20"/>
          </w:rPr>
          <w:tab/>
          <w:t xml:space="preserve">L1/N: </w:t>
        </w:r>
      </w:ins>
      <w:ins w:id="155" w:author="Schmeil, Hartmut" w:date="2021-01-08T11:57:00Z">
        <w:r>
          <w:rPr>
            <w:rFonts w:ascii="Courier New" w:hAnsi="Courier New" w:cs="Courier New"/>
            <w:sz w:val="20"/>
          </w:rPr>
          <w:t>110 / 230V AC ±10%</w:t>
        </w:r>
      </w:ins>
    </w:p>
    <w:p w:rsidR="00AC72B1" w:rsidRDefault="00AC72B1" w:rsidP="00AC72B1">
      <w:pPr>
        <w:autoSpaceDE w:val="0"/>
        <w:autoSpaceDN w:val="0"/>
        <w:adjustRightInd w:val="0"/>
        <w:rPr>
          <w:ins w:id="156" w:author="Schmeil, Hartmut" w:date="2021-01-08T12:02:00Z"/>
          <w:rFonts w:ascii="Courier New" w:hAnsi="Courier New" w:cs="Courier New"/>
          <w:sz w:val="20"/>
        </w:rPr>
      </w:pPr>
      <w:ins w:id="157" w:author="Schmeil, Hartmut" w:date="2021-01-08T12:02:00Z">
        <w:r>
          <w:rPr>
            <w:rFonts w:ascii="Courier New" w:hAnsi="Courier New" w:cs="Courier New"/>
            <w:sz w:val="20"/>
          </w:rPr>
          <w:t>Frequenz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50 / 60Hz ±5%</w:t>
        </w:r>
      </w:ins>
    </w:p>
    <w:p w:rsidR="00AD6D38" w:rsidRDefault="00AC72B1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158" w:author="Schmeil, Hartmut" w:date="2021-01-08T12:03:00Z">
        <w:r>
          <w:rPr>
            <w:rFonts w:ascii="Courier New" w:hAnsi="Courier New" w:cs="Courier New"/>
            <w:sz w:val="20"/>
          </w:rPr>
          <w:t>Leistungsaufnahme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5W</w:t>
        </w:r>
      </w:ins>
    </w:p>
    <w:p w:rsidR="00064386" w:rsidDel="00AC72B1" w:rsidRDefault="0043177C" w:rsidP="00064386">
      <w:pPr>
        <w:autoSpaceDE w:val="0"/>
        <w:autoSpaceDN w:val="0"/>
        <w:adjustRightInd w:val="0"/>
        <w:rPr>
          <w:del w:id="159" w:author="Schmeil, Hartmut" w:date="2021-01-08T12:03:00Z"/>
          <w:rFonts w:ascii="Courier New" w:hAnsi="Courier New" w:cs="Courier New"/>
          <w:sz w:val="20"/>
        </w:rPr>
      </w:pPr>
      <w:del w:id="160" w:author="Schmeil, Hartmut" w:date="2021-01-08T12:03:00Z">
        <w:r w:rsidDel="00AC72B1">
          <w:rPr>
            <w:rFonts w:ascii="Courier New" w:hAnsi="Courier New" w:cs="Courier New"/>
            <w:sz w:val="20"/>
          </w:rPr>
          <w:delText>- Spannungspfad</w:delText>
        </w:r>
        <w:r w:rsidR="00952B05" w:rsidDel="00AC72B1">
          <w:rPr>
            <w:rFonts w:ascii="Courier New" w:hAnsi="Courier New" w:cs="Courier New"/>
            <w:sz w:val="20"/>
          </w:rPr>
          <w:delText>:</w:delText>
        </w:r>
        <w:r w:rsidDel="00AC72B1">
          <w:rPr>
            <w:rFonts w:ascii="Courier New" w:hAnsi="Courier New" w:cs="Courier New"/>
            <w:sz w:val="20"/>
          </w:rPr>
          <w:delText xml:space="preserve"> </w:delText>
        </w:r>
        <w:r w:rsidR="00064386" w:rsidDel="00AC72B1">
          <w:rPr>
            <w:rFonts w:ascii="Courier New" w:hAnsi="Courier New" w:cs="Courier New"/>
            <w:sz w:val="20"/>
          </w:rPr>
          <w:delText xml:space="preserve">                &lt; 0,01VA pro Phase</w:delText>
        </w:r>
      </w:del>
    </w:p>
    <w:p w:rsidR="00064386" w:rsidDel="00AC72B1" w:rsidRDefault="0043177C" w:rsidP="00064386">
      <w:pPr>
        <w:autoSpaceDE w:val="0"/>
        <w:autoSpaceDN w:val="0"/>
        <w:adjustRightInd w:val="0"/>
        <w:rPr>
          <w:del w:id="161" w:author="Schmeil, Hartmut" w:date="2021-01-08T12:03:00Z"/>
          <w:rFonts w:ascii="Courier New" w:hAnsi="Courier New" w:cs="Courier New"/>
          <w:sz w:val="20"/>
        </w:rPr>
      </w:pPr>
      <w:del w:id="162" w:author="Schmeil, Hartmut" w:date="2021-01-08T12:03:00Z">
        <w:r w:rsidDel="00AC72B1">
          <w:rPr>
            <w:rFonts w:ascii="Courier New" w:hAnsi="Courier New" w:cs="Courier New"/>
            <w:sz w:val="20"/>
          </w:rPr>
          <w:delText>- Strompfad</w:delText>
        </w:r>
        <w:r w:rsidR="00952B05" w:rsidDel="00AC72B1">
          <w:rPr>
            <w:rFonts w:ascii="Courier New" w:hAnsi="Courier New" w:cs="Courier New"/>
            <w:sz w:val="20"/>
          </w:rPr>
          <w:delText>:</w:delText>
        </w:r>
        <w:r w:rsidR="00064386" w:rsidDel="00AC72B1">
          <w:rPr>
            <w:rFonts w:ascii="Courier New" w:hAnsi="Courier New" w:cs="Courier New"/>
            <w:sz w:val="20"/>
          </w:rPr>
          <w:delText xml:space="preserve">                    &lt; 2VA pro Phase</w:delText>
        </w:r>
      </w:del>
    </w:p>
    <w:p w:rsidR="00064386" w:rsidDel="00AC72B1" w:rsidRDefault="0043177C" w:rsidP="00064386">
      <w:pPr>
        <w:autoSpaceDE w:val="0"/>
        <w:autoSpaceDN w:val="0"/>
        <w:adjustRightInd w:val="0"/>
        <w:rPr>
          <w:del w:id="163" w:author="Schmeil, Hartmut" w:date="2021-01-08T12:03:00Z"/>
          <w:rFonts w:ascii="Courier New" w:hAnsi="Courier New" w:cs="Courier New"/>
          <w:sz w:val="20"/>
        </w:rPr>
      </w:pPr>
      <w:del w:id="164" w:author="Schmeil, Hartmut" w:date="2021-01-08T12:03:00Z">
        <w:r w:rsidDel="00AC72B1">
          <w:rPr>
            <w:rFonts w:ascii="Courier New" w:hAnsi="Courier New" w:cs="Courier New"/>
            <w:sz w:val="20"/>
          </w:rPr>
          <w:delText>Gesamtgerät</w:delText>
        </w:r>
        <w:r w:rsidR="00952B05" w:rsidDel="00AC72B1">
          <w:rPr>
            <w:rFonts w:ascii="Courier New" w:hAnsi="Courier New" w:cs="Courier New"/>
            <w:sz w:val="20"/>
          </w:rPr>
          <w:delText>:</w:delText>
        </w:r>
        <w:r w:rsidR="00064386" w:rsidDel="00AC72B1">
          <w:rPr>
            <w:rFonts w:ascii="Courier New" w:hAnsi="Courier New" w:cs="Courier New"/>
            <w:sz w:val="20"/>
          </w:rPr>
          <w:delText xml:space="preserve">                    &lt; 5W</w:delText>
        </w:r>
      </w:del>
    </w:p>
    <w:p w:rsidR="00064386" w:rsidDel="00AC72B1" w:rsidRDefault="00064386" w:rsidP="00064386">
      <w:pPr>
        <w:autoSpaceDE w:val="0"/>
        <w:autoSpaceDN w:val="0"/>
        <w:adjustRightInd w:val="0"/>
        <w:rPr>
          <w:del w:id="165" w:author="Schmeil, Hartmut" w:date="2021-01-08T12:03:00Z"/>
          <w:rFonts w:ascii="Courier New" w:hAnsi="Courier New" w:cs="Courier New"/>
          <w:sz w:val="20"/>
        </w:rPr>
      </w:pPr>
      <w:del w:id="166" w:author="Schmeil, Hartmut" w:date="2021-01-08T12:03:00Z">
        <w:r w:rsidDel="00AC72B1">
          <w:rPr>
            <w:rFonts w:ascii="Courier New" w:hAnsi="Courier New" w:cs="Courier New"/>
            <w:sz w:val="20"/>
          </w:rPr>
          <w:delText>Strom:                          Nennstrom 5A</w:delText>
        </w:r>
      </w:del>
    </w:p>
    <w:p w:rsidR="00064386" w:rsidDel="00AC72B1" w:rsidRDefault="0043177C" w:rsidP="00064386">
      <w:pPr>
        <w:autoSpaceDE w:val="0"/>
        <w:autoSpaceDN w:val="0"/>
        <w:adjustRightInd w:val="0"/>
        <w:rPr>
          <w:del w:id="167" w:author="Schmeil, Hartmut" w:date="2021-01-08T12:03:00Z"/>
          <w:rFonts w:ascii="Courier New" w:hAnsi="Courier New" w:cs="Courier New"/>
          <w:sz w:val="20"/>
        </w:rPr>
      </w:pPr>
      <w:del w:id="168" w:author="Schmeil, Hartmut" w:date="2021-01-08T12:03:00Z">
        <w:r w:rsidDel="00AC72B1">
          <w:rPr>
            <w:rFonts w:ascii="Courier New" w:hAnsi="Courier New" w:cs="Courier New"/>
            <w:sz w:val="20"/>
          </w:rPr>
          <w:delText>Anlaufstrom</w:delText>
        </w:r>
        <w:r w:rsidR="00952B05" w:rsidDel="00AC72B1">
          <w:rPr>
            <w:rFonts w:ascii="Courier New" w:hAnsi="Courier New" w:cs="Courier New"/>
            <w:sz w:val="20"/>
          </w:rPr>
          <w:delText>:</w:delText>
        </w:r>
        <w:r w:rsidR="00064386" w:rsidDel="00AC72B1">
          <w:rPr>
            <w:rFonts w:ascii="Courier New" w:hAnsi="Courier New" w:cs="Courier New"/>
            <w:sz w:val="20"/>
          </w:rPr>
          <w:delText xml:space="preserve">                    &lt; 25mA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</w:t>
      </w:r>
      <w:r w:rsidR="003E206F">
        <w:rPr>
          <w:rFonts w:ascii="Courier New" w:hAnsi="Courier New" w:cs="Courier New"/>
          <w:sz w:val="20"/>
        </w:rPr>
        <w:t>ontage</w:t>
      </w:r>
    </w:p>
    <w:p w:rsidR="00064386" w:rsidRDefault="0043177C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Anschlussquerschnitt</w:t>
      </w:r>
      <w:del w:id="169" w:author="Schmeil, Hartmut" w:date="2021-01-08T12:03:00Z">
        <w:r w:rsidR="00BC7FE5" w:rsidDel="00AC72B1">
          <w:rPr>
            <w:rFonts w:ascii="Courier New" w:hAnsi="Courier New" w:cs="Courier New"/>
            <w:sz w:val="20"/>
          </w:rPr>
          <w:delText>:</w:delText>
        </w:r>
      </w:del>
      <w:ins w:id="170" w:author="Schmeil, Hartmut" w:date="2021-01-08T12:03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del w:id="171" w:author="Schmeil, Hartmut" w:date="2021-01-08T12:03:00Z">
        <w:r w:rsidR="00064386" w:rsidDel="00AC72B1">
          <w:rPr>
            <w:rFonts w:ascii="Courier New" w:hAnsi="Courier New" w:cs="Courier New"/>
            <w:sz w:val="20"/>
          </w:rPr>
          <w:delText xml:space="preserve">           </w:delText>
        </w:r>
      </w:del>
      <w:r w:rsidR="00064386">
        <w:rPr>
          <w:rFonts w:ascii="Courier New" w:hAnsi="Courier New" w:cs="Courier New"/>
          <w:sz w:val="20"/>
        </w:rPr>
        <w:t>1</w:t>
      </w:r>
      <w:ins w:id="172" w:author="Schmeil, Hartmut" w:date="2021-01-08T11:46:00Z">
        <w:r w:rsidR="00227DA0">
          <w:rPr>
            <w:rFonts w:ascii="Courier New" w:hAnsi="Courier New" w:cs="Courier New"/>
            <w:sz w:val="20"/>
          </w:rPr>
          <w:t>,5</w:t>
        </w:r>
      </w:ins>
      <w:del w:id="173" w:author="Schmeil, Hartmut" w:date="2021-01-08T11:46:00Z">
        <w:r w:rsidR="00064386" w:rsidDel="00227DA0">
          <w:rPr>
            <w:rFonts w:ascii="Courier New" w:hAnsi="Courier New" w:cs="Courier New"/>
            <w:sz w:val="20"/>
          </w:rPr>
          <w:delText>0</w:delText>
        </w:r>
      </w:del>
      <w:r w:rsidR="00064386">
        <w:rPr>
          <w:rFonts w:ascii="Courier New" w:hAnsi="Courier New" w:cs="Courier New"/>
          <w:sz w:val="20"/>
        </w:rPr>
        <w:t>-25mm²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</w:t>
      </w:r>
      <w:r w:rsidR="003E206F">
        <w:rPr>
          <w:rFonts w:ascii="Courier New" w:hAnsi="Courier New" w:cs="Courier New"/>
          <w:sz w:val="20"/>
        </w:rPr>
        <w:t>essgenauigkeit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Spannung</w:t>
      </w:r>
      <w:del w:id="174" w:author="Schmeil, Hartmut" w:date="2021-01-08T12:03:00Z">
        <w:r w:rsidDel="00AC72B1">
          <w:rPr>
            <w:rFonts w:ascii="Courier New" w:hAnsi="Courier New" w:cs="Courier New"/>
            <w:sz w:val="20"/>
          </w:rPr>
          <w:delText>:</w:delText>
        </w:r>
      </w:del>
      <w:del w:id="175" w:author="Schmeil, Hartmut" w:date="2021-01-08T12:04:00Z">
        <w:r w:rsidDel="00AC72B1">
          <w:rPr>
            <w:rFonts w:ascii="Courier New" w:hAnsi="Courier New" w:cs="Courier New"/>
            <w:sz w:val="20"/>
          </w:rPr>
          <w:delText xml:space="preserve">                       </w:delText>
        </w:r>
      </w:del>
      <w:ins w:id="176" w:author="Schmeil, Hartmut" w:date="2021-01-08T12:04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±</w:t>
      </w:r>
      <w:ins w:id="177" w:author="Schmeil, Hartmut" w:date="2021-01-08T12:12:00Z">
        <w:r w:rsidR="00AC72B1">
          <w:rPr>
            <w:rFonts w:ascii="Courier New" w:hAnsi="Courier New" w:cs="Courier New"/>
            <w:sz w:val="20"/>
          </w:rPr>
          <w:t>0</w:t>
        </w:r>
      </w:ins>
      <w:del w:id="178" w:author="Schmeil, Hartmut" w:date="2021-01-08T12:04:00Z">
        <w:r w:rsidDel="00AC72B1">
          <w:rPr>
            <w:rFonts w:ascii="Courier New" w:hAnsi="Courier New" w:cs="Courier New"/>
            <w:sz w:val="20"/>
          </w:rPr>
          <w:delText>1</w:delText>
        </w:r>
      </w:del>
      <w:r>
        <w:rPr>
          <w:rFonts w:ascii="Courier New" w:hAnsi="Courier New" w:cs="Courier New"/>
          <w:sz w:val="20"/>
        </w:rPr>
        <w:t>,</w:t>
      </w:r>
      <w:ins w:id="179" w:author="Schmeil, Hartmut" w:date="2021-01-08T12:12:00Z">
        <w:r w:rsidR="00AC72B1">
          <w:rPr>
            <w:rFonts w:ascii="Courier New" w:hAnsi="Courier New" w:cs="Courier New"/>
            <w:sz w:val="20"/>
          </w:rPr>
          <w:t>2</w:t>
        </w:r>
      </w:ins>
      <w:del w:id="180" w:author="Schmeil, Hartmut" w:date="2021-01-08T12:12:00Z">
        <w:r w:rsidDel="00AC72B1">
          <w:rPr>
            <w:rFonts w:ascii="Courier New" w:hAnsi="Courier New" w:cs="Courier New"/>
            <w:sz w:val="20"/>
          </w:rPr>
          <w:delText>0</w:delText>
        </w:r>
      </w:del>
      <w:r>
        <w:rPr>
          <w:rFonts w:ascii="Courier New" w:hAnsi="Courier New" w:cs="Courier New"/>
          <w:sz w:val="20"/>
        </w:rPr>
        <w:t>%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Strom</w:t>
      </w:r>
      <w:ins w:id="181" w:author="Schmeil, Hartmut" w:date="2021-01-08T12:07:00Z">
        <w:r w:rsidR="00AC72B1">
          <w:rPr>
            <w:rFonts w:ascii="Courier New" w:hAnsi="Courier New" w:cs="Courier New"/>
            <w:sz w:val="20"/>
          </w:rPr>
          <w:tab/>
        </w:r>
      </w:ins>
      <w:del w:id="182" w:author="Schmeil, Hartmut" w:date="2021-01-08T12:07:00Z">
        <w:r w:rsidDel="00AC72B1">
          <w:rPr>
            <w:rFonts w:ascii="Courier New" w:hAnsi="Courier New" w:cs="Courier New"/>
            <w:sz w:val="20"/>
          </w:rPr>
          <w:delText>:</w:delText>
        </w:r>
      </w:del>
      <w:ins w:id="183" w:author="Schmeil, Hartmut" w:date="2021-01-08T12:04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del w:id="184" w:author="Schmeil, Hartmut" w:date="2021-01-08T12:04:00Z">
        <w:r w:rsidDel="00AC72B1">
          <w:rPr>
            <w:rFonts w:ascii="Courier New" w:hAnsi="Courier New" w:cs="Courier New"/>
            <w:sz w:val="20"/>
          </w:rPr>
          <w:delText xml:space="preserve">                          </w:delText>
        </w:r>
      </w:del>
      <w:r>
        <w:rPr>
          <w:rFonts w:ascii="Courier New" w:hAnsi="Courier New" w:cs="Courier New"/>
          <w:sz w:val="20"/>
        </w:rPr>
        <w:t>±</w:t>
      </w:r>
      <w:ins w:id="185" w:author="Schmeil, Hartmut" w:date="2021-01-08T12:04:00Z">
        <w:r w:rsidR="00AC72B1">
          <w:rPr>
            <w:rFonts w:ascii="Courier New" w:hAnsi="Courier New" w:cs="Courier New"/>
            <w:sz w:val="20"/>
          </w:rPr>
          <w:t>0</w:t>
        </w:r>
      </w:ins>
      <w:del w:id="186" w:author="Schmeil, Hartmut" w:date="2021-01-08T12:04:00Z">
        <w:r w:rsidDel="00AC72B1">
          <w:rPr>
            <w:rFonts w:ascii="Courier New" w:hAnsi="Courier New" w:cs="Courier New"/>
            <w:sz w:val="20"/>
          </w:rPr>
          <w:delText>1</w:delText>
        </w:r>
      </w:del>
      <w:r>
        <w:rPr>
          <w:rFonts w:ascii="Courier New" w:hAnsi="Courier New" w:cs="Courier New"/>
          <w:sz w:val="20"/>
        </w:rPr>
        <w:t>,</w:t>
      </w:r>
      <w:ins w:id="187" w:author="Schmeil, Hartmut" w:date="2021-01-08T12:12:00Z">
        <w:r w:rsidR="00AC72B1">
          <w:rPr>
            <w:rFonts w:ascii="Courier New" w:hAnsi="Courier New" w:cs="Courier New"/>
            <w:sz w:val="20"/>
          </w:rPr>
          <w:t>2</w:t>
        </w:r>
      </w:ins>
      <w:del w:id="188" w:author="Schmeil, Hartmut" w:date="2021-01-08T12:12:00Z">
        <w:r w:rsidDel="00AC72B1">
          <w:rPr>
            <w:rFonts w:ascii="Courier New" w:hAnsi="Courier New" w:cs="Courier New"/>
            <w:sz w:val="20"/>
          </w:rPr>
          <w:delText>0</w:delText>
        </w:r>
      </w:del>
      <w:r>
        <w:rPr>
          <w:rFonts w:ascii="Courier New" w:hAnsi="Courier New" w:cs="Courier New"/>
          <w:sz w:val="20"/>
        </w:rPr>
        <w:t>%</w:t>
      </w:r>
      <w:del w:id="189" w:author="Schmeil, Hartmut" w:date="2021-01-08T12:04:00Z">
        <w:r w:rsidDel="00AC72B1">
          <w:rPr>
            <w:rFonts w:ascii="Courier New" w:hAnsi="Courier New" w:cs="Courier New"/>
            <w:sz w:val="20"/>
          </w:rPr>
          <w:delText xml:space="preserve"> + 20mA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Wirkleistung:</w:t>
      </w:r>
      <w:ins w:id="190" w:author="Schmeil, Hartmut" w:date="2021-01-08T12:05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del w:id="191" w:author="Schmeil, Hartmut" w:date="2021-01-08T12:05:00Z">
        <w:r w:rsidDel="00AC72B1">
          <w:rPr>
            <w:rFonts w:ascii="Courier New" w:hAnsi="Courier New" w:cs="Courier New"/>
            <w:sz w:val="20"/>
          </w:rPr>
          <w:delText xml:space="preserve">          </w:delText>
        </w:r>
      </w:del>
      <w:del w:id="192" w:author="Schmeil, Hartmut" w:date="2021-01-08T12:04:00Z">
        <w:r w:rsidDel="00AC72B1">
          <w:rPr>
            <w:rFonts w:ascii="Courier New" w:hAnsi="Courier New" w:cs="Courier New"/>
            <w:sz w:val="20"/>
          </w:rPr>
          <w:delText xml:space="preserve">         </w:delText>
        </w:r>
      </w:del>
      <w:r>
        <w:rPr>
          <w:rFonts w:ascii="Courier New" w:hAnsi="Courier New" w:cs="Courier New"/>
          <w:sz w:val="20"/>
        </w:rPr>
        <w:t>±</w:t>
      </w:r>
      <w:ins w:id="193" w:author="Schmeil, Hartmut" w:date="2021-01-08T12:05:00Z">
        <w:r w:rsidR="00AC72B1">
          <w:rPr>
            <w:rFonts w:ascii="Courier New" w:hAnsi="Courier New" w:cs="Courier New"/>
            <w:sz w:val="20"/>
          </w:rPr>
          <w:t>0</w:t>
        </w:r>
      </w:ins>
      <w:del w:id="194" w:author="Schmeil, Hartmut" w:date="2021-01-08T12:05:00Z">
        <w:r w:rsidDel="00AC72B1">
          <w:rPr>
            <w:rFonts w:ascii="Courier New" w:hAnsi="Courier New" w:cs="Courier New"/>
            <w:sz w:val="20"/>
          </w:rPr>
          <w:delText>1</w:delText>
        </w:r>
      </w:del>
      <w:r>
        <w:rPr>
          <w:rFonts w:ascii="Courier New" w:hAnsi="Courier New" w:cs="Courier New"/>
          <w:sz w:val="20"/>
        </w:rPr>
        <w:t>,</w:t>
      </w:r>
      <w:ins w:id="195" w:author="Schmeil, Hartmut" w:date="2021-01-08T12:05:00Z">
        <w:r w:rsidR="00AC72B1">
          <w:rPr>
            <w:rFonts w:ascii="Courier New" w:hAnsi="Courier New" w:cs="Courier New"/>
            <w:sz w:val="20"/>
          </w:rPr>
          <w:t>5</w:t>
        </w:r>
      </w:ins>
      <w:del w:id="196" w:author="Schmeil, Hartmut" w:date="2021-01-08T12:05:00Z">
        <w:r w:rsidDel="00AC72B1">
          <w:rPr>
            <w:rFonts w:ascii="Courier New" w:hAnsi="Courier New" w:cs="Courier New"/>
            <w:sz w:val="20"/>
          </w:rPr>
          <w:delText>0</w:delText>
        </w:r>
      </w:del>
      <w:r>
        <w:rPr>
          <w:rFonts w:ascii="Courier New" w:hAnsi="Courier New" w:cs="Courier New"/>
          <w:sz w:val="20"/>
        </w:rPr>
        <w:t>%</w:t>
      </w:r>
      <w:del w:id="197" w:author="Schmeil, Hartmut" w:date="2021-01-08T12:05:00Z">
        <w:r w:rsidDel="00AC72B1">
          <w:rPr>
            <w:rFonts w:ascii="Courier New" w:hAnsi="Courier New" w:cs="Courier New"/>
            <w:sz w:val="20"/>
          </w:rPr>
          <w:delText xml:space="preserve"> + 5W</w:delText>
        </w:r>
      </w:del>
    </w:p>
    <w:p w:rsidR="00064386" w:rsidDel="004A74E0" w:rsidRDefault="00064386" w:rsidP="00064386">
      <w:pPr>
        <w:autoSpaceDE w:val="0"/>
        <w:autoSpaceDN w:val="0"/>
        <w:adjustRightInd w:val="0"/>
        <w:rPr>
          <w:del w:id="198" w:author="Schmeil, Hartmut" w:date="2021-01-08T13:09:00Z"/>
          <w:rFonts w:ascii="Courier New" w:hAnsi="Courier New" w:cs="Courier New"/>
          <w:sz w:val="20"/>
        </w:rPr>
      </w:pPr>
      <w:del w:id="199" w:author="Schmeil, Hartmut" w:date="2021-01-08T13:09:00Z">
        <w:r w:rsidDel="004A74E0">
          <w:rPr>
            <w:rFonts w:ascii="Courier New" w:hAnsi="Courier New" w:cs="Courier New"/>
            <w:sz w:val="20"/>
          </w:rPr>
          <w:delText>Scheinleistung</w:delText>
        </w:r>
      </w:del>
      <w:del w:id="200" w:author="Schmeil, Hartmut" w:date="2021-01-08T12:07:00Z">
        <w:r w:rsidRPr="00AC72B1" w:rsidDel="00AC72B1">
          <w:rPr>
            <w:rFonts w:ascii="Courier New" w:hAnsi="Courier New" w:cs="Courier New"/>
            <w:color w:val="FF0000"/>
            <w:sz w:val="20"/>
            <w:rPrChange w:id="201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 xml:space="preserve">:                 </w:delText>
        </w:r>
      </w:del>
      <w:del w:id="202" w:author="Schmeil, Hartmut" w:date="2021-01-08T13:09:00Z">
        <w:r w:rsidRPr="00AC72B1" w:rsidDel="004A74E0">
          <w:rPr>
            <w:rFonts w:ascii="Courier New" w:hAnsi="Courier New" w:cs="Courier New"/>
            <w:color w:val="FF0000"/>
            <w:sz w:val="20"/>
            <w:rPrChange w:id="203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>±</w:delText>
        </w:r>
      </w:del>
      <w:del w:id="204" w:author="Schmeil, Hartmut" w:date="2021-01-08T12:07:00Z">
        <w:r w:rsidRPr="00AC72B1" w:rsidDel="00AC72B1">
          <w:rPr>
            <w:rFonts w:ascii="Courier New" w:hAnsi="Courier New" w:cs="Courier New"/>
            <w:color w:val="FF0000"/>
            <w:sz w:val="20"/>
            <w:rPrChange w:id="205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>1</w:delText>
        </w:r>
      </w:del>
      <w:del w:id="206" w:author="Schmeil, Hartmut" w:date="2021-01-08T13:09:00Z">
        <w:r w:rsidRPr="00AC72B1" w:rsidDel="004A74E0">
          <w:rPr>
            <w:rFonts w:ascii="Courier New" w:hAnsi="Courier New" w:cs="Courier New"/>
            <w:color w:val="FF0000"/>
            <w:sz w:val="20"/>
            <w:rPrChange w:id="207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>,</w:delText>
        </w:r>
      </w:del>
      <w:del w:id="208" w:author="Schmeil, Hartmut" w:date="2021-01-08T12:07:00Z">
        <w:r w:rsidRPr="00AC72B1" w:rsidDel="00AC72B1">
          <w:rPr>
            <w:rFonts w:ascii="Courier New" w:hAnsi="Courier New" w:cs="Courier New"/>
            <w:color w:val="FF0000"/>
            <w:sz w:val="20"/>
            <w:rPrChange w:id="209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>0</w:delText>
        </w:r>
      </w:del>
      <w:del w:id="210" w:author="Schmeil, Hartmut" w:date="2021-01-08T13:09:00Z">
        <w:r w:rsidRPr="00AC72B1" w:rsidDel="004A74E0">
          <w:rPr>
            <w:rFonts w:ascii="Courier New" w:hAnsi="Courier New" w:cs="Courier New"/>
            <w:color w:val="FF0000"/>
            <w:sz w:val="20"/>
            <w:rPrChange w:id="211" w:author="Schmeil, Hartmut" w:date="2021-01-08T12:10:00Z">
              <w:rPr>
                <w:rFonts w:ascii="Courier New" w:hAnsi="Courier New" w:cs="Courier New"/>
                <w:sz w:val="20"/>
              </w:rPr>
            </w:rPrChange>
          </w:rPr>
          <w:delText>%</w:delText>
        </w:r>
      </w:del>
      <w:del w:id="212" w:author="Schmeil, Hartmut" w:date="2021-01-08T12:07:00Z">
        <w:r w:rsidDel="00AC72B1">
          <w:rPr>
            <w:rFonts w:ascii="Courier New" w:hAnsi="Courier New" w:cs="Courier New"/>
            <w:sz w:val="20"/>
          </w:rPr>
          <w:delText xml:space="preserve"> + 7,5VA</w:delText>
        </w:r>
      </w:del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Blindleistung</w:t>
      </w:r>
      <w:ins w:id="213" w:author="Schmeil, Hartmut" w:date="2021-01-08T12:09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del w:id="214" w:author="Schmeil, Hartmut" w:date="2021-01-08T12:09:00Z">
        <w:r w:rsidDel="00AC72B1">
          <w:rPr>
            <w:rFonts w:ascii="Courier New" w:hAnsi="Courier New" w:cs="Courier New"/>
            <w:sz w:val="20"/>
          </w:rPr>
          <w:delText xml:space="preserve">:                  </w:delText>
        </w:r>
      </w:del>
      <w:r>
        <w:rPr>
          <w:rFonts w:ascii="Courier New" w:hAnsi="Courier New" w:cs="Courier New"/>
          <w:sz w:val="20"/>
        </w:rPr>
        <w:t>±</w:t>
      </w:r>
      <w:ins w:id="215" w:author="Schmeil, Hartmut" w:date="2021-01-08T12:10:00Z">
        <w:r w:rsidR="00AC72B1">
          <w:rPr>
            <w:rFonts w:ascii="Courier New" w:hAnsi="Courier New" w:cs="Courier New"/>
            <w:sz w:val="20"/>
          </w:rPr>
          <w:t>0</w:t>
        </w:r>
      </w:ins>
      <w:del w:id="216" w:author="Schmeil, Hartmut" w:date="2021-01-08T12:10:00Z">
        <w:r w:rsidDel="00AC72B1">
          <w:rPr>
            <w:rFonts w:ascii="Courier New" w:hAnsi="Courier New" w:cs="Courier New"/>
            <w:sz w:val="20"/>
          </w:rPr>
          <w:delText>1</w:delText>
        </w:r>
      </w:del>
      <w:r>
        <w:rPr>
          <w:rFonts w:ascii="Courier New" w:hAnsi="Courier New" w:cs="Courier New"/>
          <w:sz w:val="20"/>
        </w:rPr>
        <w:t>,</w:t>
      </w:r>
      <w:ins w:id="217" w:author="Schmeil, Hartmut" w:date="2021-01-08T12:10:00Z">
        <w:r w:rsidR="00AC72B1">
          <w:rPr>
            <w:rFonts w:ascii="Courier New" w:hAnsi="Courier New" w:cs="Courier New"/>
            <w:sz w:val="20"/>
          </w:rPr>
          <w:t>5%</w:t>
        </w:r>
      </w:ins>
      <w:del w:id="218" w:author="Schmeil, Hartmut" w:date="2021-01-08T12:10:00Z">
        <w:r w:rsidDel="00AC72B1">
          <w:rPr>
            <w:rFonts w:ascii="Courier New" w:hAnsi="Courier New" w:cs="Courier New"/>
            <w:sz w:val="20"/>
          </w:rPr>
          <w:delText>0% + 7,5var</w:delText>
        </w:r>
      </w:del>
    </w:p>
    <w:p w:rsidR="00064386" w:rsidRDefault="00064386" w:rsidP="00064386">
      <w:pPr>
        <w:autoSpaceDE w:val="0"/>
        <w:autoSpaceDN w:val="0"/>
        <w:adjustRightInd w:val="0"/>
        <w:rPr>
          <w:ins w:id="219" w:author="Schmeil, Hartmut" w:date="2021-01-08T12:07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Leistungsfaktor</w:t>
      </w:r>
      <w:del w:id="220" w:author="Schmeil, Hartmut" w:date="2021-01-08T12:08:00Z">
        <w:r w:rsidDel="00AC72B1">
          <w:rPr>
            <w:rFonts w:ascii="Courier New" w:hAnsi="Courier New" w:cs="Courier New"/>
            <w:sz w:val="20"/>
          </w:rPr>
          <w:delText xml:space="preserve">:                </w:delText>
        </w:r>
      </w:del>
      <w:ins w:id="221" w:author="Schmeil, Hartmut" w:date="2021-01-08T12:08:00Z"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  <w:r w:rsidR="00AC72B1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>±</w:t>
      </w:r>
      <w:ins w:id="222" w:author="Schmeil, Hartmut" w:date="2021-01-08T12:09:00Z">
        <w:r w:rsidR="00AC72B1">
          <w:rPr>
            <w:rFonts w:ascii="Courier New" w:hAnsi="Courier New" w:cs="Courier New"/>
            <w:sz w:val="20"/>
          </w:rPr>
          <w:t>0</w:t>
        </w:r>
      </w:ins>
      <w:del w:id="223" w:author="Schmeil, Hartmut" w:date="2021-01-08T12:09:00Z">
        <w:r w:rsidDel="00AC72B1">
          <w:rPr>
            <w:rFonts w:ascii="Courier New" w:hAnsi="Courier New" w:cs="Courier New"/>
            <w:sz w:val="20"/>
          </w:rPr>
          <w:delText>1</w:delText>
        </w:r>
      </w:del>
      <w:r>
        <w:rPr>
          <w:rFonts w:ascii="Courier New" w:hAnsi="Courier New" w:cs="Courier New"/>
          <w:sz w:val="20"/>
        </w:rPr>
        <w:t>,</w:t>
      </w:r>
      <w:ins w:id="224" w:author="Schmeil, Hartmut" w:date="2021-01-08T12:09:00Z">
        <w:r w:rsidR="00AC72B1">
          <w:rPr>
            <w:rFonts w:ascii="Courier New" w:hAnsi="Courier New" w:cs="Courier New"/>
            <w:sz w:val="20"/>
          </w:rPr>
          <w:t>5</w:t>
        </w:r>
      </w:ins>
      <w:del w:id="225" w:author="Schmeil, Hartmut" w:date="2021-01-08T12:09:00Z">
        <w:r w:rsidDel="00AC72B1">
          <w:rPr>
            <w:rFonts w:ascii="Courier New" w:hAnsi="Courier New" w:cs="Courier New"/>
            <w:sz w:val="20"/>
          </w:rPr>
          <w:delText>0</w:delText>
        </w:r>
      </w:del>
      <w:r>
        <w:rPr>
          <w:rFonts w:ascii="Courier New" w:hAnsi="Courier New" w:cs="Courier New"/>
          <w:sz w:val="20"/>
        </w:rPr>
        <w:t>%</w:t>
      </w:r>
    </w:p>
    <w:p w:rsidR="00AC72B1" w:rsidRDefault="00AC72B1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226" w:author="Schmeil, Hartmut" w:date="2021-01-08T12:08:00Z">
        <w:r>
          <w:rPr>
            <w:rFonts w:ascii="Courier New" w:hAnsi="Courier New" w:cs="Courier New"/>
            <w:sz w:val="20"/>
          </w:rPr>
          <w:t>Frequenz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±</w:t>
        </w:r>
      </w:ins>
      <w:ins w:id="227" w:author="Schmeil, Hartmut" w:date="2021-01-08T12:12:00Z">
        <w:r w:rsidR="00434357">
          <w:rPr>
            <w:rFonts w:ascii="Courier New" w:hAnsi="Courier New" w:cs="Courier New"/>
            <w:sz w:val="20"/>
          </w:rPr>
          <w:t>0</w:t>
        </w:r>
      </w:ins>
      <w:ins w:id="228" w:author="Schmeil, Hartmut" w:date="2021-01-08T12:08:00Z">
        <w:r>
          <w:rPr>
            <w:rFonts w:ascii="Courier New" w:hAnsi="Courier New" w:cs="Courier New"/>
            <w:sz w:val="20"/>
          </w:rPr>
          <w:t>,1%</w:t>
        </w:r>
      </w:ins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Typische Genauigkeit: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Jeweils +/-0,5% bei 25°C und 5A Nennstrom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</w:t>
      </w:r>
      <w:r w:rsidR="003E206F">
        <w:rPr>
          <w:rFonts w:ascii="Courier New" w:hAnsi="Courier New" w:cs="Courier New"/>
          <w:sz w:val="20"/>
        </w:rPr>
        <w:t>lektromechanische</w:t>
      </w:r>
      <w:r>
        <w:rPr>
          <w:rFonts w:ascii="Courier New" w:hAnsi="Courier New" w:cs="Courier New"/>
          <w:sz w:val="20"/>
        </w:rPr>
        <w:t xml:space="preserve"> V</w:t>
      </w:r>
      <w:r w:rsidR="003E206F">
        <w:rPr>
          <w:rFonts w:ascii="Courier New" w:hAnsi="Courier New" w:cs="Courier New"/>
          <w:sz w:val="20"/>
        </w:rPr>
        <w:t>erträglichkeit</w:t>
      </w:r>
      <w:r>
        <w:rPr>
          <w:rFonts w:ascii="Courier New" w:hAnsi="Courier New" w:cs="Courier New"/>
          <w:sz w:val="20"/>
        </w:rPr>
        <w:t xml:space="preserve"> (EMV) ESD (IEC 61000-4-2)</w:t>
      </w:r>
    </w:p>
    <w:p w:rsidR="00064386" w:rsidRDefault="00064386" w:rsidP="00064386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</w:t>
      </w:r>
      <w:r w:rsidR="003E206F">
        <w:rPr>
          <w:rFonts w:ascii="Courier New" w:hAnsi="Courier New" w:cs="Courier New"/>
          <w:sz w:val="20"/>
        </w:rPr>
        <w:t>eitungsgeführte</w:t>
      </w:r>
      <w:r>
        <w:rPr>
          <w:rFonts w:ascii="Courier New" w:hAnsi="Courier New" w:cs="Courier New"/>
          <w:sz w:val="20"/>
        </w:rPr>
        <w:t xml:space="preserve"> S</w:t>
      </w:r>
      <w:r w:rsidR="003E206F">
        <w:rPr>
          <w:rFonts w:ascii="Courier New" w:hAnsi="Courier New" w:cs="Courier New"/>
          <w:sz w:val="20"/>
        </w:rPr>
        <w:t>törungen</w:t>
      </w:r>
      <w:r>
        <w:rPr>
          <w:rFonts w:ascii="Courier New" w:hAnsi="Courier New" w:cs="Courier New"/>
          <w:sz w:val="20"/>
        </w:rPr>
        <w:t xml:space="preserve"> (IEC 61000-4-6)</w:t>
      </w:r>
    </w:p>
    <w:p w:rsidR="00064386" w:rsidDel="005E0A6E" w:rsidRDefault="00064386" w:rsidP="00064386">
      <w:pPr>
        <w:pStyle w:val="Absatz1"/>
        <w:rPr>
          <w:del w:id="229" w:author="Schmeil, Hartmut" w:date="2021-01-08T12:49:00Z"/>
          <w:rFonts w:ascii="Courier New" w:hAnsi="Courier New" w:cs="Courier New"/>
          <w:sz w:val="20"/>
        </w:rPr>
      </w:pPr>
      <w:del w:id="230" w:author="Schmeil, Hartmut" w:date="2021-01-08T12:49:00Z">
        <w:r w:rsidDel="005E0A6E">
          <w:rPr>
            <w:rFonts w:ascii="Courier New" w:hAnsi="Courier New" w:cs="Courier New"/>
            <w:sz w:val="20"/>
          </w:rPr>
          <w:delText>HF-A</w:delText>
        </w:r>
        <w:r w:rsidR="003E206F" w:rsidDel="005E0A6E">
          <w:rPr>
            <w:rFonts w:ascii="Courier New" w:hAnsi="Courier New" w:cs="Courier New"/>
            <w:sz w:val="20"/>
          </w:rPr>
          <w:delText>usstrahlung</w:delText>
        </w:r>
        <w:r w:rsidDel="005E0A6E">
          <w:rPr>
            <w:rFonts w:ascii="Courier New" w:hAnsi="Courier New" w:cs="Courier New"/>
            <w:sz w:val="20"/>
          </w:rPr>
          <w:delText xml:space="preserve"> (EN55022)Klasse B</w:delText>
        </w:r>
      </w:del>
    </w:p>
    <w:p w:rsidR="00BC7FE5" w:rsidRDefault="00BC7FE5" w:rsidP="00064386">
      <w:pPr>
        <w:pStyle w:val="Absatz1"/>
        <w:rPr>
          <w:rFonts w:ascii="Courier New" w:hAnsi="Courier New" w:cs="Courier New"/>
          <w:sz w:val="20"/>
        </w:rPr>
      </w:pPr>
      <w:r w:rsidRPr="00073656">
        <w:rPr>
          <w:rFonts w:ascii="Courier New" w:hAnsi="Courier New" w:cs="Courier New"/>
          <w:sz w:val="20"/>
        </w:rPr>
        <w:t>Fabrikat</w:t>
      </w:r>
      <w:ins w:id="231" w:author="Schmeil, Hartmut" w:date="2021-01-08T12:42:00Z">
        <w:r w:rsidR="005E0A6E">
          <w:rPr>
            <w:rFonts w:ascii="Courier New" w:hAnsi="Courier New" w:cs="Courier New"/>
            <w:sz w:val="20"/>
          </w:rPr>
          <w:tab/>
        </w:r>
        <w:r w:rsidR="005E0A6E">
          <w:rPr>
            <w:rFonts w:ascii="Courier New" w:hAnsi="Courier New" w:cs="Courier New"/>
            <w:sz w:val="20"/>
          </w:rPr>
          <w:tab/>
        </w:r>
        <w:r w:rsidR="005E0A6E">
          <w:rPr>
            <w:rFonts w:ascii="Courier New" w:hAnsi="Courier New" w:cs="Courier New"/>
            <w:sz w:val="20"/>
          </w:rPr>
          <w:tab/>
        </w:r>
        <w:r w:rsidR="005E0A6E">
          <w:rPr>
            <w:rFonts w:ascii="Courier New" w:hAnsi="Courier New" w:cs="Courier New"/>
            <w:sz w:val="20"/>
          </w:rPr>
          <w:tab/>
        </w:r>
      </w:ins>
      <w:del w:id="232" w:author="Schmeil, Hartmut" w:date="2021-01-08T12:42:00Z">
        <w:r w:rsidRPr="00073656" w:rsidDel="005E0A6E">
          <w:rPr>
            <w:rFonts w:ascii="Courier New" w:hAnsi="Courier New" w:cs="Courier New"/>
            <w:sz w:val="20"/>
          </w:rPr>
          <w:delText xml:space="preserve">:                       </w:delText>
        </w:r>
      </w:del>
      <w:r>
        <w:rPr>
          <w:rFonts w:ascii="Courier New" w:hAnsi="Courier New" w:cs="Courier New"/>
          <w:sz w:val="20"/>
        </w:rPr>
        <w:t xml:space="preserve">TQ-Automation </w:t>
      </w:r>
      <w:del w:id="233" w:author="Schmeil, Hartmut" w:date="2021-01-08T11:48:00Z">
        <w:r w:rsidDel="00227DA0">
          <w:rPr>
            <w:rFonts w:ascii="Courier New" w:hAnsi="Courier New" w:cs="Courier New"/>
            <w:sz w:val="20"/>
          </w:rPr>
          <w:delText>EM300LR</w:delText>
        </w:r>
      </w:del>
      <w:ins w:id="234" w:author="Schmeil, Hartmut" w:date="2021-01-08T11:48:00Z">
        <w:r w:rsidR="00227DA0">
          <w:rPr>
            <w:rFonts w:ascii="Courier New" w:hAnsi="Courier New" w:cs="Courier New"/>
            <w:sz w:val="20"/>
          </w:rPr>
          <w:t>EM420 LLRR</w:t>
        </w:r>
      </w:ins>
    </w:p>
    <w:p w:rsidR="00800ADC" w:rsidRDefault="00370836" w:rsidP="00370836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br w:type="page"/>
      </w:r>
    </w:p>
    <w:p w:rsidR="00370836" w:rsidRDefault="00370836" w:rsidP="00370836">
      <w:pPr>
        <w:rPr>
          <w:rFonts w:ascii="Courier New" w:hAnsi="Courier New" w:cs="Courier New"/>
          <w:sz w:val="20"/>
        </w:rPr>
      </w:pPr>
    </w:p>
    <w:p w:rsidR="00800ADC" w:rsidRDefault="00800ADC" w:rsidP="00064386">
      <w:pPr>
        <w:pStyle w:val="Absatz1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Sensorbar</w:t>
      </w:r>
      <w:del w:id="235" w:author="Schmeil, Hartmut" w:date="2021-01-14T08:46:00Z">
        <w:r w:rsidDel="00AE3B9F">
          <w:rPr>
            <w:rFonts w:ascii="Courier New" w:hAnsi="Courier New" w:cs="Courier New"/>
            <w:sz w:val="20"/>
          </w:rPr>
          <w:delText xml:space="preserve"> TQ-Automation</w:delText>
        </w:r>
      </w:del>
      <w:r>
        <w:rPr>
          <w:rFonts w:ascii="Courier New" w:hAnsi="Courier New" w:cs="Courier New"/>
          <w:sz w:val="20"/>
        </w:rPr>
        <w:t xml:space="preserve"> EB2xx</w:t>
      </w:r>
    </w:p>
    <w:p w:rsidR="00800ADC" w:rsidRDefault="00800ADC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Sensorbar zur Erfassung von Wechselströme</w:t>
      </w:r>
      <w:r w:rsidR="0087566E">
        <w:rPr>
          <w:rFonts w:ascii="Courier New" w:hAnsi="Courier New" w:cs="Courier New"/>
          <w:sz w:val="20"/>
        </w:rPr>
        <w:t>n</w:t>
      </w:r>
      <w:r>
        <w:rPr>
          <w:rFonts w:ascii="Courier New" w:hAnsi="Courier New" w:cs="Courier New"/>
          <w:sz w:val="20"/>
        </w:rPr>
        <w:t xml:space="preserve"> bis 63A.</w:t>
      </w:r>
    </w:p>
    <w:p w:rsidR="00800ADC" w:rsidRDefault="00800ADC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Messdaten werden über d</w:t>
      </w:r>
      <w:r w:rsidR="00A73F51">
        <w:rPr>
          <w:rFonts w:ascii="Courier New" w:hAnsi="Courier New" w:cs="Courier New"/>
          <w:sz w:val="20"/>
        </w:rPr>
        <w:t>ie</w:t>
      </w:r>
      <w:r>
        <w:rPr>
          <w:rFonts w:ascii="Courier New" w:hAnsi="Courier New" w:cs="Courier New"/>
          <w:sz w:val="20"/>
        </w:rPr>
        <w:t xml:space="preserve"> RS485-Schnittstelle </w:t>
      </w:r>
    </w:p>
    <w:p w:rsidR="00297703" w:rsidRDefault="00800ADC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per Modbus RTU </w:t>
      </w:r>
      <w:r w:rsidR="00297703">
        <w:rPr>
          <w:rFonts w:ascii="Courier New" w:hAnsi="Courier New" w:cs="Courier New"/>
          <w:sz w:val="20"/>
        </w:rPr>
        <w:t xml:space="preserve">an den </w:t>
      </w:r>
      <w:r w:rsidR="0087566E">
        <w:rPr>
          <w:rFonts w:ascii="Courier New" w:hAnsi="Courier New" w:cs="Courier New"/>
          <w:sz w:val="20"/>
        </w:rPr>
        <w:t xml:space="preserve">Energy Manager </w:t>
      </w:r>
      <w:r w:rsidR="00A73F51">
        <w:rPr>
          <w:rFonts w:ascii="Courier New" w:hAnsi="Courier New" w:cs="Courier New"/>
          <w:sz w:val="20"/>
        </w:rPr>
        <w:t>übertragen</w:t>
      </w:r>
    </w:p>
    <w:p w:rsidR="00A03387" w:rsidRDefault="00297703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dort ausgewertet.</w:t>
      </w:r>
      <w:r w:rsidR="00800ADC">
        <w:rPr>
          <w:rFonts w:ascii="Courier New" w:hAnsi="Courier New" w:cs="Courier New"/>
          <w:sz w:val="20"/>
        </w:rPr>
        <w:t xml:space="preserve"> </w:t>
      </w:r>
      <w:r w:rsidR="00A03387">
        <w:rPr>
          <w:rFonts w:ascii="Courier New" w:hAnsi="Courier New" w:cs="Courier New"/>
          <w:sz w:val="20"/>
        </w:rPr>
        <w:t>Jede Sensorbar hat bei der</w:t>
      </w:r>
    </w:p>
    <w:p w:rsidR="00A03387" w:rsidRDefault="00A03387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Auslieferung eine eindeutige Modbus-Adresse</w:t>
      </w:r>
      <w:r w:rsidR="00062715">
        <w:rPr>
          <w:rFonts w:ascii="Courier New" w:hAnsi="Courier New" w:cs="Courier New"/>
          <w:sz w:val="20"/>
        </w:rPr>
        <w:t>.</w:t>
      </w:r>
    </w:p>
    <w:p w:rsidR="004B71F8" w:rsidRDefault="004B71F8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Versorgungsspannung von 9V DC wird vom</w:t>
      </w:r>
    </w:p>
    <w:p w:rsidR="00800ADC" w:rsidRDefault="00297703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Energy Manager</w:t>
      </w:r>
      <w:r w:rsidR="004B71F8">
        <w:rPr>
          <w:rFonts w:ascii="Courier New" w:hAnsi="Courier New" w:cs="Courier New"/>
          <w:sz w:val="20"/>
        </w:rPr>
        <w:t xml:space="preserve"> </w:t>
      </w:r>
      <w:r w:rsidR="00EE4854">
        <w:rPr>
          <w:rFonts w:ascii="Courier New" w:hAnsi="Courier New" w:cs="Courier New"/>
          <w:sz w:val="20"/>
        </w:rPr>
        <w:t>geliefert</w:t>
      </w:r>
      <w:r w:rsidR="004B71F8">
        <w:rPr>
          <w:rFonts w:ascii="Courier New" w:hAnsi="Courier New" w:cs="Courier New"/>
          <w:sz w:val="20"/>
        </w:rPr>
        <w:t>.</w:t>
      </w:r>
    </w:p>
    <w:p w:rsidR="00C2305E" w:rsidRDefault="00A03387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Es können maximal 8 Sensorbars versorgt werden.</w:t>
      </w:r>
      <w:r w:rsidR="00C2305E">
        <w:rPr>
          <w:rFonts w:ascii="Courier New" w:hAnsi="Courier New" w:cs="Courier New"/>
          <w:sz w:val="20"/>
        </w:rPr>
        <w:t xml:space="preserve"> </w:t>
      </w:r>
    </w:p>
    <w:p w:rsidR="00D213AF" w:rsidRDefault="00C2305E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Mit 8 Sensorbars </w:t>
      </w:r>
      <w:r w:rsidR="00D213AF">
        <w:rPr>
          <w:rFonts w:ascii="Courier New" w:hAnsi="Courier New" w:cs="Courier New"/>
          <w:sz w:val="20"/>
        </w:rPr>
        <w:t xml:space="preserve">vom Typ </w:t>
      </w:r>
      <w:r>
        <w:rPr>
          <w:rFonts w:ascii="Courier New" w:hAnsi="Courier New" w:cs="Courier New"/>
          <w:sz w:val="20"/>
        </w:rPr>
        <w:t>EB212 mit je 12 Stromsensoren</w:t>
      </w:r>
    </w:p>
    <w:p w:rsidR="00C2305E" w:rsidRDefault="000D3ADD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können</w:t>
      </w:r>
      <w:r w:rsidR="00C2305E">
        <w:rPr>
          <w:rFonts w:ascii="Courier New" w:hAnsi="Courier New" w:cs="Courier New"/>
          <w:sz w:val="20"/>
        </w:rPr>
        <w:t xml:space="preserve"> </w:t>
      </w:r>
      <w:r w:rsidR="00627B95">
        <w:rPr>
          <w:rFonts w:ascii="Courier New" w:hAnsi="Courier New" w:cs="Courier New"/>
          <w:sz w:val="20"/>
        </w:rPr>
        <w:t>so</w:t>
      </w:r>
      <w:r>
        <w:rPr>
          <w:rFonts w:ascii="Courier New" w:hAnsi="Courier New" w:cs="Courier New"/>
          <w:sz w:val="20"/>
        </w:rPr>
        <w:t>mit</w:t>
      </w:r>
      <w:r w:rsidR="00627B95">
        <w:rPr>
          <w:rFonts w:ascii="Courier New" w:hAnsi="Courier New" w:cs="Courier New"/>
          <w:sz w:val="20"/>
        </w:rPr>
        <w:t xml:space="preserve"> Ströme </w:t>
      </w:r>
      <w:r>
        <w:rPr>
          <w:rFonts w:ascii="Courier New" w:hAnsi="Courier New" w:cs="Courier New"/>
          <w:sz w:val="20"/>
        </w:rPr>
        <w:t>in</w:t>
      </w:r>
      <w:r w:rsidR="00627B95">
        <w:rPr>
          <w:rFonts w:ascii="Courier New" w:hAnsi="Courier New" w:cs="Courier New"/>
          <w:sz w:val="20"/>
        </w:rPr>
        <w:t xml:space="preserve"> 96 Leitern </w:t>
      </w:r>
      <w:r>
        <w:rPr>
          <w:rFonts w:ascii="Courier New" w:hAnsi="Courier New" w:cs="Courier New"/>
          <w:sz w:val="20"/>
        </w:rPr>
        <w:t>gemessen werden</w:t>
      </w:r>
      <w:r w:rsidR="00627B95">
        <w:rPr>
          <w:rFonts w:ascii="Courier New" w:hAnsi="Courier New" w:cs="Courier New"/>
          <w:sz w:val="20"/>
        </w:rPr>
        <w:t>.</w:t>
      </w:r>
    </w:p>
    <w:p w:rsidR="00627B95" w:rsidRDefault="00627B95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Sensorbar wird in 4 Varianten angeboten, jeweils</w:t>
      </w:r>
    </w:p>
    <w:p w:rsidR="00627B95" w:rsidRDefault="00627B95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 drei (EB203), sechs (EB206, neun (EB209) oder</w:t>
      </w:r>
    </w:p>
    <w:p w:rsidR="00627B95" w:rsidRDefault="00627B95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zwölf (EB212) Steckplätze</w:t>
      </w:r>
      <w:r w:rsidR="0087566E">
        <w:rPr>
          <w:rFonts w:ascii="Courier New" w:hAnsi="Courier New" w:cs="Courier New"/>
          <w:sz w:val="20"/>
        </w:rPr>
        <w:t>n</w:t>
      </w:r>
      <w:r>
        <w:rPr>
          <w:rFonts w:ascii="Courier New" w:hAnsi="Courier New" w:cs="Courier New"/>
          <w:sz w:val="20"/>
        </w:rPr>
        <w:t xml:space="preserve"> für die Stromsensoren.</w:t>
      </w:r>
    </w:p>
    <w:p w:rsidR="00627B95" w:rsidRDefault="00627B95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entsprechende Anzahl Sensoren wird mit der Sensorbar</w:t>
      </w:r>
    </w:p>
    <w:p w:rsidR="00627B95" w:rsidRDefault="00627B95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Geliefert.</w:t>
      </w:r>
    </w:p>
    <w:p w:rsidR="007E1410" w:rsidRDefault="007E1410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7E1410" w:rsidRDefault="007E1410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Technische Daten</w:t>
      </w:r>
      <w:del w:id="236" w:author="Schmeil, Hartmut" w:date="2021-01-08T12:54:00Z">
        <w:r w:rsidDel="00F20A5D">
          <w:rPr>
            <w:rFonts w:ascii="Courier New" w:hAnsi="Courier New" w:cs="Courier New"/>
            <w:sz w:val="20"/>
          </w:rPr>
          <w:delText>:</w:delText>
        </w:r>
      </w:del>
    </w:p>
    <w:p w:rsidR="0043177C" w:rsidRDefault="0043177C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Elektrische Anschlüsse</w:t>
      </w:r>
    </w:p>
    <w:p w:rsidR="007E1410" w:rsidRPr="0043177C" w:rsidRDefault="007E1410" w:rsidP="00431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43177C">
        <w:rPr>
          <w:rFonts w:ascii="Courier New" w:hAnsi="Courier New" w:cs="Courier New"/>
          <w:sz w:val="20"/>
        </w:rPr>
        <w:t>Versorgungsspannung</w:t>
      </w:r>
      <w:ins w:id="237" w:author="Schmeil, Hartmut" w:date="2021-01-08T12:54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38" w:author="Schmeil, Hartmut" w:date="2021-01-08T12:54:00Z">
        <w:r w:rsidRPr="0043177C" w:rsidDel="00F20A5D">
          <w:rPr>
            <w:rFonts w:ascii="Courier New" w:hAnsi="Courier New" w:cs="Courier New"/>
            <w:sz w:val="20"/>
          </w:rPr>
          <w:delText xml:space="preserve">:             </w:delText>
        </w:r>
      </w:del>
      <w:r w:rsidRPr="0043177C">
        <w:rPr>
          <w:rFonts w:ascii="Courier New" w:hAnsi="Courier New" w:cs="Courier New"/>
          <w:sz w:val="20"/>
        </w:rPr>
        <w:t>9</w:t>
      </w:r>
      <w:r w:rsidR="00AC53F2">
        <w:rPr>
          <w:rFonts w:ascii="Courier New" w:hAnsi="Courier New" w:cs="Courier New"/>
          <w:sz w:val="20"/>
        </w:rPr>
        <w:t>-</w:t>
      </w:r>
      <w:r w:rsidRPr="0043177C">
        <w:rPr>
          <w:rFonts w:ascii="Courier New" w:hAnsi="Courier New" w:cs="Courier New"/>
          <w:sz w:val="20"/>
        </w:rPr>
        <w:t>V DC</w:t>
      </w:r>
    </w:p>
    <w:p w:rsidR="007E1410" w:rsidRDefault="007E1410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Versorgungsstrom</w:t>
      </w:r>
      <w:ins w:id="239" w:author="Schmeil, Hartmut" w:date="2021-01-08T12:55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40" w:author="Schmeil, Hartmut" w:date="2021-01-08T12:55:00Z">
        <w:r w:rsidDel="00F20A5D">
          <w:rPr>
            <w:rFonts w:ascii="Courier New" w:hAnsi="Courier New" w:cs="Courier New"/>
            <w:sz w:val="20"/>
          </w:rPr>
          <w:delText xml:space="preserve">:                </w:delText>
        </w:r>
      </w:del>
      <w:r>
        <w:rPr>
          <w:rFonts w:ascii="Courier New" w:hAnsi="Courier New" w:cs="Courier New"/>
          <w:sz w:val="20"/>
        </w:rPr>
        <w:t xml:space="preserve">Max. 20mA  </w:t>
      </w:r>
    </w:p>
    <w:p w:rsidR="007E1410" w:rsidRDefault="007E1410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Leistungsaufnahme</w:t>
      </w:r>
      <w:ins w:id="241" w:author="Schmeil, Hartmut" w:date="2021-01-08T12:55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42" w:author="Schmeil, Hartmut" w:date="2021-01-08T12:55:00Z">
        <w:r w:rsidDel="00F20A5D">
          <w:rPr>
            <w:rFonts w:ascii="Courier New" w:hAnsi="Courier New" w:cs="Courier New"/>
            <w:sz w:val="20"/>
          </w:rPr>
          <w:delText xml:space="preserve">:               </w:delText>
        </w:r>
      </w:del>
      <w:r>
        <w:rPr>
          <w:rFonts w:ascii="Courier New" w:hAnsi="Courier New" w:cs="Courier New"/>
          <w:sz w:val="20"/>
        </w:rPr>
        <w:t>Max. 0,5W</w:t>
      </w:r>
    </w:p>
    <w:p w:rsidR="007E1410" w:rsidRDefault="007E1410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Versorgungsstrom</w:t>
      </w:r>
      <w:ins w:id="243" w:author="Schmeil, Hartmut" w:date="2021-01-08T12:55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44" w:author="Schmeil, Hartmut" w:date="2021-01-08T12:55:00Z">
        <w:r w:rsidDel="00F20A5D">
          <w:rPr>
            <w:rFonts w:ascii="Courier New" w:hAnsi="Courier New" w:cs="Courier New"/>
            <w:sz w:val="20"/>
          </w:rPr>
          <w:delText xml:space="preserve">:                </w:delText>
        </w:r>
      </w:del>
      <w:r>
        <w:rPr>
          <w:rFonts w:ascii="Courier New" w:hAnsi="Courier New" w:cs="Courier New"/>
          <w:sz w:val="20"/>
        </w:rPr>
        <w:t xml:space="preserve">Max. 20mA  </w:t>
      </w:r>
    </w:p>
    <w:p w:rsidR="007E1410" w:rsidRDefault="007E1410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Nennspannung/Aderisolierung</w:t>
      </w:r>
      <w:ins w:id="245" w:author="Schmeil, Hartmut" w:date="2021-01-08T12:55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46" w:author="Schmeil, Hartmut" w:date="2021-01-08T12:55:00Z">
        <w:r w:rsidDel="00F20A5D">
          <w:rPr>
            <w:rFonts w:ascii="Courier New" w:hAnsi="Courier New" w:cs="Courier New"/>
            <w:sz w:val="20"/>
          </w:rPr>
          <w:delText xml:space="preserve">:     </w:delText>
        </w:r>
      </w:del>
      <w:r>
        <w:rPr>
          <w:rFonts w:ascii="Courier New" w:hAnsi="Courier New" w:cs="Courier New"/>
          <w:sz w:val="20"/>
        </w:rPr>
        <w:t>300V RMS</w:t>
      </w:r>
    </w:p>
    <w:p w:rsidR="007E1410" w:rsidRDefault="007E1410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Überspanungskategorie</w:t>
      </w:r>
      <w:del w:id="247" w:author="Schmeil, Hartmut" w:date="2021-01-08T12:55:00Z">
        <w:r w:rsidDel="00F20A5D">
          <w:rPr>
            <w:rFonts w:ascii="Courier New" w:hAnsi="Courier New" w:cs="Courier New"/>
            <w:sz w:val="20"/>
          </w:rPr>
          <w:delText xml:space="preserve">:           </w:delText>
        </w:r>
      </w:del>
      <w:ins w:id="248" w:author="Schmeil, Hartmut" w:date="2021-01-08T12:55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r>
        <w:rPr>
          <w:rFonts w:ascii="Courier New" w:hAnsi="Courier New" w:cs="Courier New"/>
          <w:sz w:val="20"/>
        </w:rPr>
        <w:t xml:space="preserve">CAT III 300V  </w:t>
      </w:r>
    </w:p>
    <w:p w:rsidR="00F731AA" w:rsidRDefault="00F731AA" w:rsidP="007E1410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Bemessungswert Arbeitsspannung</w:t>
      </w:r>
      <w:ins w:id="249" w:author="Schmeil, Hartmut" w:date="2021-01-08T12:56:00Z">
        <w:r w:rsidR="00F20A5D">
          <w:rPr>
            <w:rFonts w:ascii="Courier New" w:hAnsi="Courier New" w:cs="Courier New"/>
            <w:sz w:val="20"/>
          </w:rPr>
          <w:tab/>
        </w:r>
      </w:ins>
      <w:del w:id="250" w:author="Schmeil, Hartmut" w:date="2021-01-08T12:56:00Z">
        <w:r w:rsidR="007E1410" w:rsidDel="00F20A5D">
          <w:rPr>
            <w:rFonts w:ascii="Courier New" w:hAnsi="Courier New" w:cs="Courier New"/>
            <w:sz w:val="20"/>
          </w:rPr>
          <w:delText xml:space="preserve">:  </w:delText>
        </w:r>
      </w:del>
      <w:r>
        <w:rPr>
          <w:rFonts w:ascii="Courier New" w:hAnsi="Courier New" w:cs="Courier New"/>
          <w:sz w:val="20"/>
        </w:rPr>
        <w:t>250V AC</w:t>
      </w:r>
    </w:p>
    <w:p w:rsidR="0043177C" w:rsidRDefault="00431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r w:rsidR="00F731AA">
        <w:rPr>
          <w:rFonts w:ascii="Courier New" w:hAnsi="Courier New" w:cs="Courier New"/>
          <w:sz w:val="20"/>
        </w:rPr>
        <w:t>Strom</w:t>
      </w:r>
      <w:ins w:id="251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52" w:author="Schmeil, Hartmut" w:date="2021-01-08T12:56:00Z">
        <w:r w:rsidR="00F731AA" w:rsidDel="00F20A5D">
          <w:rPr>
            <w:rFonts w:ascii="Courier New" w:hAnsi="Courier New" w:cs="Courier New"/>
            <w:sz w:val="20"/>
          </w:rPr>
          <w:delText xml:space="preserve">:           </w:delText>
        </w:r>
        <w:r w:rsidDel="00F20A5D">
          <w:rPr>
            <w:rFonts w:ascii="Courier New" w:hAnsi="Courier New" w:cs="Courier New"/>
            <w:sz w:val="20"/>
          </w:rPr>
          <w:delText xml:space="preserve">             </w:delText>
        </w:r>
        <w:r w:rsidR="00F731AA" w:rsidDel="00F20A5D">
          <w:rPr>
            <w:rFonts w:ascii="Courier New" w:hAnsi="Courier New" w:cs="Courier New"/>
            <w:sz w:val="20"/>
          </w:rPr>
          <w:delText xml:space="preserve"> </w:delText>
        </w:r>
      </w:del>
      <w:ins w:id="253" w:author="Schmeil, Hartmut" w:date="2021-01-08T12:56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r w:rsidR="00F731AA">
        <w:rPr>
          <w:rFonts w:ascii="Courier New" w:hAnsi="Courier New" w:cs="Courier New"/>
          <w:sz w:val="20"/>
        </w:rPr>
        <w:t>63A</w:t>
      </w:r>
    </w:p>
    <w:p w:rsidR="007E1410" w:rsidRPr="0043177C" w:rsidRDefault="0043177C" w:rsidP="0043177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r w:rsidRPr="0043177C">
        <w:rPr>
          <w:rFonts w:ascii="Courier New" w:hAnsi="Courier New" w:cs="Courier New"/>
          <w:sz w:val="20"/>
        </w:rPr>
        <w:t>Transientenüberspannung</w:t>
      </w:r>
      <w:ins w:id="254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55" w:author="Schmeil, Hartmut" w:date="2021-01-08T12:57:00Z">
        <w:r w:rsidRPr="0043177C" w:rsidDel="00F20A5D">
          <w:rPr>
            <w:rFonts w:ascii="Courier New" w:hAnsi="Courier New" w:cs="Courier New"/>
            <w:sz w:val="20"/>
          </w:rPr>
          <w:delText xml:space="preserve">:  </w:delText>
        </w:r>
        <w:r w:rsidDel="00F20A5D">
          <w:rPr>
            <w:rFonts w:ascii="Courier New" w:hAnsi="Courier New" w:cs="Courier New"/>
            <w:sz w:val="20"/>
          </w:rPr>
          <w:delText xml:space="preserve">     </w:delText>
        </w:r>
      </w:del>
      <w:r>
        <w:rPr>
          <w:rFonts w:ascii="Courier New" w:hAnsi="Courier New" w:cs="Courier New"/>
          <w:sz w:val="20"/>
        </w:rPr>
        <w:t>4000V</w:t>
      </w:r>
      <w:r w:rsidR="007E1410" w:rsidRPr="0043177C">
        <w:rPr>
          <w:rFonts w:ascii="Courier New" w:hAnsi="Courier New" w:cs="Courier New"/>
          <w:sz w:val="20"/>
        </w:rPr>
        <w:t xml:space="preserve"> </w:t>
      </w:r>
    </w:p>
    <w:p w:rsidR="007E1410" w:rsidRDefault="007E1410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B09F4" w:rsidRDefault="001B09F4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Feldbus</w:t>
      </w:r>
    </w:p>
    <w:p w:rsidR="001B09F4" w:rsidRDefault="001B09F4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RS485-Leitungslänge</w:t>
      </w:r>
      <w:ins w:id="256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57" w:author="Schmeil, Hartmut" w:date="2021-01-08T12:57:00Z">
        <w:r w:rsidDel="00F20A5D">
          <w:rPr>
            <w:rFonts w:ascii="Courier New" w:hAnsi="Courier New" w:cs="Courier New"/>
            <w:sz w:val="20"/>
          </w:rPr>
          <w:delText xml:space="preserve">:            </w:delText>
        </w:r>
      </w:del>
      <w:r>
        <w:rPr>
          <w:rFonts w:ascii="Courier New" w:hAnsi="Courier New" w:cs="Courier New"/>
          <w:sz w:val="20"/>
        </w:rPr>
        <w:t>Max. 10m</w:t>
      </w:r>
    </w:p>
    <w:p w:rsidR="001B09F4" w:rsidRDefault="001B09F4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Modbus-Adressbereich</w:t>
      </w:r>
      <w:ins w:id="258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59" w:author="Schmeil, Hartmut" w:date="2021-01-08T12:57:00Z">
        <w:r w:rsidDel="00F20A5D">
          <w:rPr>
            <w:rFonts w:ascii="Courier New" w:hAnsi="Courier New" w:cs="Courier New"/>
            <w:sz w:val="20"/>
          </w:rPr>
          <w:delText xml:space="preserve">:           </w:delText>
        </w:r>
      </w:del>
      <w:r>
        <w:rPr>
          <w:rFonts w:ascii="Courier New" w:hAnsi="Courier New" w:cs="Courier New"/>
          <w:sz w:val="20"/>
        </w:rPr>
        <w:t>1 bis 247</w:t>
      </w:r>
    </w:p>
    <w:p w:rsidR="001B09F4" w:rsidRDefault="001B09F4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  <w:vertAlign w:val="superscript"/>
        </w:rPr>
      </w:pPr>
      <w:r>
        <w:rPr>
          <w:rFonts w:ascii="Courier New" w:hAnsi="Courier New" w:cs="Courier New"/>
          <w:sz w:val="20"/>
        </w:rPr>
        <w:t>Anschlussquerschnitt</w:t>
      </w:r>
      <w:ins w:id="260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61" w:author="Schmeil, Hartmut" w:date="2021-01-08T12:57:00Z">
        <w:r w:rsidR="00B10EAF" w:rsidDel="00F20A5D">
          <w:rPr>
            <w:rFonts w:ascii="Courier New" w:hAnsi="Courier New" w:cs="Courier New"/>
            <w:sz w:val="20"/>
          </w:rPr>
          <w:delText>:</w:delText>
        </w:r>
        <w:r w:rsidDel="00F20A5D">
          <w:rPr>
            <w:rFonts w:ascii="Courier New" w:hAnsi="Courier New" w:cs="Courier New"/>
            <w:sz w:val="20"/>
          </w:rPr>
          <w:delText xml:space="preserve">           </w:delText>
        </w:r>
      </w:del>
      <w:r>
        <w:rPr>
          <w:rFonts w:ascii="Courier New" w:hAnsi="Courier New" w:cs="Courier New"/>
          <w:sz w:val="20"/>
        </w:rPr>
        <w:t>0,25mm</w:t>
      </w:r>
      <w:r w:rsidRPr="001B09F4">
        <w:rPr>
          <w:rFonts w:ascii="Courier New" w:hAnsi="Courier New" w:cs="Courier New"/>
          <w:sz w:val="20"/>
          <w:vertAlign w:val="superscript"/>
        </w:rPr>
        <w:t>2</w:t>
      </w:r>
      <w:r>
        <w:rPr>
          <w:rFonts w:ascii="Courier New" w:hAnsi="Courier New" w:cs="Courier New"/>
          <w:sz w:val="20"/>
        </w:rPr>
        <w:t xml:space="preserve"> bis 1,5mm</w:t>
      </w:r>
      <w:r w:rsidRPr="001B09F4">
        <w:rPr>
          <w:rFonts w:ascii="Courier New" w:hAnsi="Courier New" w:cs="Courier New"/>
          <w:sz w:val="20"/>
          <w:vertAlign w:val="superscript"/>
        </w:rPr>
        <w:t>2</w:t>
      </w:r>
    </w:p>
    <w:p w:rsidR="001B09F4" w:rsidRDefault="00B10EAF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Stromkabel</w:t>
      </w:r>
    </w:p>
    <w:p w:rsidR="00B10EAF" w:rsidRDefault="00B10EAF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Anschlussquerschnitt nach</w:t>
      </w:r>
    </w:p>
    <w:p w:rsidR="00B10EAF" w:rsidRDefault="00B10EAF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DIN 57100</w:t>
      </w:r>
      <w:ins w:id="262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63" w:author="Schmeil, Hartmut" w:date="2021-01-08T12:57:00Z">
        <w:r w:rsidDel="00F20A5D">
          <w:rPr>
            <w:rFonts w:ascii="Courier New" w:hAnsi="Courier New" w:cs="Courier New"/>
            <w:sz w:val="20"/>
          </w:rPr>
          <w:delText xml:space="preserve">                       </w:delText>
        </w:r>
      </w:del>
      <w:r>
        <w:rPr>
          <w:rFonts w:ascii="Courier New" w:hAnsi="Courier New" w:cs="Courier New"/>
          <w:sz w:val="20"/>
        </w:rPr>
        <w:t>1,5mm</w:t>
      </w:r>
      <w:r w:rsidRPr="00B10EAF">
        <w:rPr>
          <w:rFonts w:ascii="Courier New" w:hAnsi="Courier New" w:cs="Courier New"/>
          <w:sz w:val="20"/>
          <w:vertAlign w:val="superscript"/>
        </w:rPr>
        <w:t>2</w:t>
      </w:r>
      <w:r>
        <w:rPr>
          <w:rFonts w:ascii="Courier New" w:hAnsi="Courier New" w:cs="Courier New"/>
          <w:sz w:val="20"/>
        </w:rPr>
        <w:t xml:space="preserve"> bis 10mm</w:t>
      </w:r>
      <w:r w:rsidRPr="00B10EAF">
        <w:rPr>
          <w:rFonts w:ascii="Courier New" w:hAnsi="Courier New" w:cs="Courier New"/>
          <w:sz w:val="20"/>
          <w:vertAlign w:val="superscript"/>
        </w:rPr>
        <w:t>2</w:t>
      </w:r>
      <w:r>
        <w:rPr>
          <w:rFonts w:ascii="Courier New" w:hAnsi="Courier New" w:cs="Courier New"/>
          <w:sz w:val="20"/>
        </w:rPr>
        <w:tab/>
      </w:r>
    </w:p>
    <w:p w:rsidR="00B10EAF" w:rsidRDefault="00B10EAF" w:rsidP="00297703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952B05" w:rsidRDefault="00952B05" w:rsidP="00952B0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Betriebs- / Lagertemperatur</w:t>
      </w:r>
      <w:ins w:id="264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65" w:author="Schmeil, Hartmut" w:date="2021-01-08T12:57:00Z">
        <w:r w:rsidDel="00F20A5D">
          <w:rPr>
            <w:rFonts w:ascii="Courier New" w:hAnsi="Courier New" w:cs="Courier New"/>
            <w:sz w:val="20"/>
          </w:rPr>
          <w:delText xml:space="preserve">:    </w:delText>
        </w:r>
      </w:del>
      <w:r>
        <w:rPr>
          <w:rFonts w:ascii="Courier New" w:hAnsi="Courier New" w:cs="Courier New"/>
          <w:sz w:val="20"/>
        </w:rPr>
        <w:t>0°C..+50°C/-25°C..+70°C</w:t>
      </w:r>
    </w:p>
    <w:p w:rsidR="00952B05" w:rsidRDefault="00952B05" w:rsidP="00952B05">
      <w:pPr>
        <w:autoSpaceDE w:val="0"/>
        <w:autoSpaceDN w:val="0"/>
        <w:adjustRightInd w:val="0"/>
        <w:rPr>
          <w:ins w:id="266" w:author="Schmeil, Hartmut" w:date="2021-01-08T12:58:00Z"/>
          <w:rFonts w:ascii="Courier New" w:hAnsi="Courier New" w:cs="Courier New"/>
          <w:sz w:val="20"/>
        </w:rPr>
      </w:pPr>
      <w:r w:rsidRPr="00840300">
        <w:rPr>
          <w:rFonts w:ascii="Courier New" w:hAnsi="Courier New" w:cs="Courier New"/>
          <w:sz w:val="20"/>
        </w:rPr>
        <w:t>Schut</w:t>
      </w:r>
      <w:r>
        <w:rPr>
          <w:rFonts w:ascii="Courier New" w:hAnsi="Courier New" w:cs="Courier New"/>
          <w:sz w:val="20"/>
        </w:rPr>
        <w:t>zklasse</w:t>
      </w:r>
      <w:ins w:id="267" w:author="Schmeil, Hartmut" w:date="2021-01-08T12:57:00Z"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  <w:r w:rsidR="00F20A5D">
          <w:rPr>
            <w:rFonts w:ascii="Courier New" w:hAnsi="Courier New" w:cs="Courier New"/>
            <w:sz w:val="20"/>
          </w:rPr>
          <w:tab/>
        </w:r>
      </w:ins>
      <w:del w:id="268" w:author="Schmeil, Hartmut" w:date="2021-01-08T12:57:00Z">
        <w:r w:rsidDel="00F20A5D">
          <w:rPr>
            <w:rFonts w:ascii="Courier New" w:hAnsi="Courier New" w:cs="Courier New"/>
            <w:sz w:val="20"/>
          </w:rPr>
          <w:delText xml:space="preserve">:                   </w:delText>
        </w:r>
      </w:del>
      <w:r>
        <w:rPr>
          <w:rFonts w:ascii="Courier New" w:hAnsi="Courier New" w:cs="Courier New"/>
          <w:sz w:val="20"/>
        </w:rPr>
        <w:t>IP20</w:t>
      </w:r>
    </w:p>
    <w:p w:rsidR="003A1556" w:rsidRDefault="003A1556" w:rsidP="00952B05">
      <w:pPr>
        <w:autoSpaceDE w:val="0"/>
        <w:autoSpaceDN w:val="0"/>
        <w:adjustRightInd w:val="0"/>
        <w:rPr>
          <w:ins w:id="269" w:author="Schmeil, Hartmut" w:date="2021-01-08T12:58:00Z"/>
          <w:rFonts w:ascii="Courier New" w:hAnsi="Courier New" w:cs="Courier New"/>
          <w:sz w:val="20"/>
        </w:rPr>
      </w:pPr>
    </w:p>
    <w:p w:rsidR="003A1556" w:rsidRDefault="003A1556" w:rsidP="003A1556">
      <w:pPr>
        <w:autoSpaceDE w:val="0"/>
        <w:autoSpaceDN w:val="0"/>
        <w:adjustRightInd w:val="0"/>
        <w:rPr>
          <w:ins w:id="270" w:author="Schmeil, Hartmut" w:date="2021-01-08T12:58:00Z"/>
          <w:rFonts w:ascii="Courier New" w:hAnsi="Courier New" w:cs="Courier New"/>
          <w:sz w:val="20"/>
        </w:rPr>
      </w:pPr>
      <w:ins w:id="271" w:author="Schmeil, Hartmut" w:date="2021-01-08T12:58:00Z">
        <w:r>
          <w:rPr>
            <w:rFonts w:ascii="Courier New" w:hAnsi="Courier New" w:cs="Courier New"/>
            <w:sz w:val="20"/>
          </w:rPr>
          <w:t>Fabrikat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TQ-SYSTEMS GMBH</w:t>
        </w:r>
      </w:ins>
    </w:p>
    <w:p w:rsidR="003A1556" w:rsidRDefault="003A1556" w:rsidP="003A1556">
      <w:pPr>
        <w:autoSpaceDE w:val="0"/>
        <w:autoSpaceDN w:val="0"/>
        <w:adjustRightInd w:val="0"/>
        <w:rPr>
          <w:ins w:id="272" w:author="Schmeil, Hartmut" w:date="2021-01-08T12:58:00Z"/>
          <w:rFonts w:ascii="Courier New" w:hAnsi="Courier New" w:cs="Courier New"/>
          <w:sz w:val="20"/>
        </w:rPr>
      </w:pPr>
      <w:ins w:id="273" w:author="Schmeil, Hartmut" w:date="2021-01-08T12:58:00Z">
        <w:r>
          <w:rPr>
            <w:rFonts w:ascii="Courier New" w:hAnsi="Courier New" w:cs="Courier New"/>
            <w:sz w:val="20"/>
          </w:rPr>
          <w:t>Typ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</w:ins>
      <w:ins w:id="274" w:author="Schmeil, Hartmut" w:date="2021-01-08T12:59:00Z">
        <w:r>
          <w:rPr>
            <w:rFonts w:ascii="Courier New" w:hAnsi="Courier New" w:cs="Courier New"/>
            <w:sz w:val="20"/>
          </w:rPr>
          <w:t>Sensorbar</w:t>
        </w:r>
      </w:ins>
      <w:ins w:id="275" w:author="Schmeil, Hartmut" w:date="2021-01-08T12:58:00Z">
        <w:r>
          <w:rPr>
            <w:rFonts w:ascii="Courier New" w:hAnsi="Courier New" w:cs="Courier New"/>
            <w:sz w:val="20"/>
          </w:rPr>
          <w:t xml:space="preserve"> EB203, EB206, EB209, EB212</w:t>
        </w:r>
      </w:ins>
    </w:p>
    <w:p w:rsidR="003A1556" w:rsidRPr="00840300" w:rsidRDefault="003A1556" w:rsidP="00952B0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800ADC" w:rsidRDefault="00800ADC" w:rsidP="00064386">
      <w:pPr>
        <w:pStyle w:val="Absatz1"/>
        <w:rPr>
          <w:rFonts w:ascii="Courier New" w:hAnsi="Courier New" w:cs="Courier New"/>
          <w:sz w:val="20"/>
        </w:rPr>
      </w:pPr>
    </w:p>
    <w:p w:rsidR="00064386" w:rsidRDefault="00064386" w:rsidP="00AE2E7A">
      <w:pPr>
        <w:pStyle w:val="Absatz1"/>
        <w:rPr>
          <w:rFonts w:ascii="Courier New" w:hAnsi="Courier New" w:cs="Courier New"/>
          <w:sz w:val="20"/>
        </w:rPr>
      </w:pPr>
    </w:p>
    <w:p w:rsidR="00AE2E7A" w:rsidRPr="00073656" w:rsidRDefault="00AE2E7A" w:rsidP="005C3250">
      <w:pPr>
        <w:pStyle w:val="Absatz1"/>
      </w:pPr>
    </w:p>
    <w:p w:rsidR="005C3250" w:rsidRDefault="005C3250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8C62DD" w:rsidRDefault="008C62DD" w:rsidP="00DE5845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2C04AB" w:rsidRDefault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br w:type="page"/>
      </w:r>
    </w:p>
    <w:p w:rsidR="00C65BD2" w:rsidRDefault="00673024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DM100</w:t>
      </w:r>
      <w:r w:rsidR="00785A5D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SOFTWARE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Systembeschreibung DM100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Das DM100 ist eine Komplettlösung für ein elektrisches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Last- und Lademanagement, bestehend aus einer aufeinander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abgestimmten Hard- und Software.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Die Hard- und Software des Lastmanagements ist nach den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Prinzipen der verteilten </w:t>
      </w:r>
      <w:r>
        <w:rPr>
          <w:rFonts w:ascii="Courier New" w:hAnsi="Courier New" w:cs="Courier New"/>
          <w:sz w:val="20"/>
        </w:rPr>
        <w:t xml:space="preserve">Systeme </w:t>
      </w:r>
      <w:r w:rsidRPr="00BC0E86">
        <w:rPr>
          <w:rFonts w:ascii="Courier New" w:hAnsi="Courier New" w:cs="Courier New"/>
          <w:sz w:val="20"/>
        </w:rPr>
        <w:t>nach der IEC 61499</w:t>
      </w:r>
      <w:r>
        <w:rPr>
          <w:rFonts w:ascii="Courier New" w:hAnsi="Courier New" w:cs="Courier New"/>
          <w:sz w:val="20"/>
        </w:rPr>
        <w:t xml:space="preserve"> aufgebaut</w:t>
      </w:r>
      <w:r w:rsidRPr="00BC0E86">
        <w:rPr>
          <w:rFonts w:ascii="Courier New" w:hAnsi="Courier New" w:cs="Courier New"/>
          <w:sz w:val="20"/>
        </w:rPr>
        <w:t>.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Das Lastmanagement verhindert einen Black-Out durch Überlastung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 Netzanschlusspunktes und spart Kosten durch die Begrenzung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 Stromverbrauches in Bezug auf den 15-minütigen Mittelwert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der Bereitstellungsleistung. Es Stellt eine Schnittstelle zur 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Begrenzung des momentanen Verbrauches durch die Energieversorger</w:t>
      </w:r>
    </w:p>
    <w:p w:rsidR="000F0F3B" w:rsidRDefault="000F0F3B" w:rsidP="000F0F3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bereit.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Ein wesentlicher Bestandteil des Lastmanagements ist das Lade</w:t>
      </w:r>
      <w:r>
        <w:rPr>
          <w:rFonts w:ascii="Courier New" w:hAnsi="Courier New" w:cs="Courier New"/>
          <w:sz w:val="20"/>
        </w:rPr>
        <w:t>-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proofErr w:type="spellStart"/>
      <w:r w:rsidRPr="00BC0E86">
        <w:rPr>
          <w:rFonts w:ascii="Courier New" w:hAnsi="Courier New" w:cs="Courier New"/>
          <w:sz w:val="20"/>
        </w:rPr>
        <w:t>management</w:t>
      </w:r>
      <w:proofErr w:type="spellEnd"/>
      <w:r w:rsidRPr="00BC0E86">
        <w:rPr>
          <w:rFonts w:ascii="Courier New" w:hAnsi="Courier New" w:cs="Courier New"/>
          <w:sz w:val="20"/>
        </w:rPr>
        <w:t xml:space="preserve"> für elektrisch betriebe Fahrzeuge. 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Das Lademanagement steuert das Laden der Batterien der Fahrzeuge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priorisiert nach der zur Verfügung stehenden Ladeleistung an deren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Einspeisepunkt an</w:t>
      </w:r>
      <w:r w:rsidRPr="00BC0E86">
        <w:rPr>
          <w:rFonts w:ascii="Courier New" w:hAnsi="Courier New" w:cs="Courier New"/>
          <w:sz w:val="20"/>
        </w:rPr>
        <w:t>. Dabei sind die in der VDI</w:t>
      </w:r>
      <w:r>
        <w:rPr>
          <w:rFonts w:ascii="Courier New" w:hAnsi="Courier New" w:cs="Courier New"/>
          <w:sz w:val="20"/>
        </w:rPr>
        <w:t>-AR-N</w:t>
      </w:r>
      <w:r w:rsidRPr="00BC0E86">
        <w:rPr>
          <w:rFonts w:ascii="Courier New" w:hAnsi="Courier New" w:cs="Courier New"/>
          <w:sz w:val="20"/>
        </w:rPr>
        <w:t xml:space="preserve"> 4100</w:t>
      </w:r>
      <w:r>
        <w:rPr>
          <w:rFonts w:ascii="Courier New" w:hAnsi="Courier New" w:cs="Courier New"/>
          <w:sz w:val="20"/>
        </w:rPr>
        <w:t>:2019-4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festgelegten Kriterien</w:t>
      </w:r>
      <w:r>
        <w:rPr>
          <w:rFonts w:ascii="Courier New" w:hAnsi="Courier New" w:cs="Courier New"/>
          <w:sz w:val="20"/>
        </w:rPr>
        <w:t xml:space="preserve"> umgesetzt</w:t>
      </w:r>
      <w:r w:rsidRPr="00BC0E86">
        <w:rPr>
          <w:rFonts w:ascii="Courier New" w:hAnsi="Courier New" w:cs="Courier New"/>
          <w:sz w:val="20"/>
        </w:rPr>
        <w:t xml:space="preserve">. </w:t>
      </w:r>
      <w:r>
        <w:rPr>
          <w:rFonts w:ascii="Courier New" w:hAnsi="Courier New" w:cs="Courier New"/>
          <w:sz w:val="20"/>
        </w:rPr>
        <w:t>Der</w:t>
      </w:r>
      <w:r w:rsidRPr="00BC0E86">
        <w:rPr>
          <w:rFonts w:ascii="Courier New" w:hAnsi="Courier New" w:cs="Courier New"/>
          <w:sz w:val="20"/>
        </w:rPr>
        <w:t xml:space="preserve"> Grenzwert für die 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</w:t>
      </w:r>
      <w:r w:rsidRPr="00BC0E86">
        <w:rPr>
          <w:rFonts w:ascii="Courier New" w:hAnsi="Courier New" w:cs="Courier New"/>
          <w:sz w:val="20"/>
        </w:rPr>
        <w:t xml:space="preserve">ulässige Phasenschieflast </w:t>
      </w:r>
      <w:r>
        <w:rPr>
          <w:rFonts w:ascii="Courier New" w:hAnsi="Courier New" w:cs="Courier New"/>
          <w:sz w:val="20"/>
        </w:rPr>
        <w:t>wird einge</w:t>
      </w:r>
      <w:r w:rsidRPr="00BC0E86">
        <w:rPr>
          <w:rFonts w:ascii="Courier New" w:hAnsi="Courier New" w:cs="Courier New"/>
          <w:sz w:val="20"/>
        </w:rPr>
        <w:t>halten.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Die Ansteuerung und Überwachung </w:t>
      </w:r>
      <w:r>
        <w:rPr>
          <w:rFonts w:ascii="Courier New" w:hAnsi="Courier New" w:cs="Courier New"/>
          <w:sz w:val="20"/>
        </w:rPr>
        <w:t>von steuerbaren</w:t>
      </w:r>
      <w:r w:rsidRPr="00BC0E86">
        <w:rPr>
          <w:rFonts w:ascii="Courier New" w:hAnsi="Courier New" w:cs="Courier New"/>
          <w:sz w:val="20"/>
        </w:rPr>
        <w:t xml:space="preserve"> DC- und 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</w:t>
      </w:r>
      <w:r w:rsidRPr="00BC0E86">
        <w:rPr>
          <w:rFonts w:ascii="Courier New" w:hAnsi="Courier New" w:cs="Courier New"/>
          <w:sz w:val="20"/>
        </w:rPr>
        <w:t>C-Ladepunkte</w:t>
      </w:r>
      <w:r>
        <w:rPr>
          <w:rFonts w:ascii="Courier New" w:hAnsi="Courier New" w:cs="Courier New"/>
          <w:sz w:val="20"/>
        </w:rPr>
        <w:t xml:space="preserve"> (</w:t>
      </w:r>
      <w:r w:rsidRPr="00BC0E86">
        <w:rPr>
          <w:rFonts w:ascii="Courier New" w:hAnsi="Courier New" w:cs="Courier New"/>
          <w:sz w:val="20"/>
        </w:rPr>
        <w:t>Ladesäulen und Wallboxen)</w:t>
      </w:r>
      <w:r>
        <w:rPr>
          <w:rFonts w:ascii="Courier New" w:hAnsi="Courier New" w:cs="Courier New"/>
          <w:sz w:val="20"/>
        </w:rPr>
        <w:t>unterschiedlichster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Hersteller </w:t>
      </w:r>
      <w:r w:rsidRPr="00BC0E86">
        <w:rPr>
          <w:rFonts w:ascii="Courier New" w:hAnsi="Courier New" w:cs="Courier New"/>
          <w:sz w:val="20"/>
        </w:rPr>
        <w:t xml:space="preserve">erfolgt über </w:t>
      </w:r>
      <w:r>
        <w:rPr>
          <w:rFonts w:ascii="Courier New" w:hAnsi="Courier New" w:cs="Courier New"/>
          <w:sz w:val="20"/>
        </w:rPr>
        <w:t>die</w:t>
      </w:r>
      <w:r w:rsidRPr="00BC0E86">
        <w:rPr>
          <w:rFonts w:ascii="Courier New" w:hAnsi="Courier New" w:cs="Courier New"/>
          <w:sz w:val="20"/>
        </w:rPr>
        <w:t xml:space="preserve"> Modbus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TCP/IP Schnittstelle.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Die Visualisierung und Parametrierung der jeweiligen Ladepunkte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</w:t>
      </w:r>
      <w:r w:rsidRPr="00BC0E86">
        <w:rPr>
          <w:rFonts w:ascii="Courier New" w:hAnsi="Courier New" w:cs="Courier New"/>
          <w:sz w:val="20"/>
        </w:rPr>
        <w:t>st Bestandteil der Visualisierung des gesamten Lastmanagements.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In das dynamische Lastmanagement </w:t>
      </w:r>
      <w:r>
        <w:rPr>
          <w:rFonts w:ascii="Courier New" w:hAnsi="Courier New" w:cs="Courier New"/>
          <w:sz w:val="20"/>
        </w:rPr>
        <w:t>können</w:t>
      </w:r>
      <w:r w:rsidRPr="00BC0E86">
        <w:rPr>
          <w:rFonts w:ascii="Courier New" w:hAnsi="Courier New" w:cs="Courier New"/>
          <w:sz w:val="20"/>
        </w:rPr>
        <w:t xml:space="preserve"> alle relevanten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Verbraucher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 xml:space="preserve">und Stromerzeuger einer Liegenschaft </w:t>
      </w:r>
      <w:r>
        <w:rPr>
          <w:rFonts w:ascii="Courier New" w:hAnsi="Courier New" w:cs="Courier New"/>
          <w:sz w:val="20"/>
        </w:rPr>
        <w:t>einbezogen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werden</w:t>
      </w:r>
      <w:r w:rsidRPr="00BC0E86">
        <w:rPr>
          <w:rFonts w:ascii="Courier New" w:hAnsi="Courier New" w:cs="Courier New"/>
          <w:sz w:val="20"/>
        </w:rPr>
        <w:t xml:space="preserve">. 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Für die Messung der bezogenen und </w:t>
      </w:r>
      <w:r>
        <w:rPr>
          <w:rFonts w:ascii="Courier New" w:hAnsi="Courier New" w:cs="Courier New"/>
          <w:sz w:val="20"/>
        </w:rPr>
        <w:t xml:space="preserve">ggf. </w:t>
      </w:r>
      <w:r w:rsidRPr="00BC0E86">
        <w:rPr>
          <w:rFonts w:ascii="Courier New" w:hAnsi="Courier New" w:cs="Courier New"/>
          <w:sz w:val="20"/>
        </w:rPr>
        <w:t>gelieferten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Elektroenergie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am</w:t>
      </w:r>
      <w:r>
        <w:rPr>
          <w:rFonts w:ascii="Courier New" w:hAnsi="Courier New" w:cs="Courier New"/>
          <w:sz w:val="20"/>
        </w:rPr>
        <w:t xml:space="preserve"> </w:t>
      </w:r>
      <w:proofErr w:type="spellStart"/>
      <w:r w:rsidRPr="00BC0E86">
        <w:rPr>
          <w:rFonts w:ascii="Courier New" w:hAnsi="Courier New" w:cs="Courier New"/>
          <w:sz w:val="20"/>
        </w:rPr>
        <w:t>Haupteinspeisepunkt</w:t>
      </w:r>
      <w:proofErr w:type="spellEnd"/>
      <w:r w:rsidRPr="00BC0E86">
        <w:rPr>
          <w:rFonts w:ascii="Courier New" w:hAnsi="Courier New" w:cs="Courier New"/>
          <w:sz w:val="20"/>
        </w:rPr>
        <w:t xml:space="preserve"> des Energieversorgers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wird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als Messsystem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der Energy Manager EM300 eingesetzt.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Gleichfalls in den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Energiemessungen in den </w:t>
      </w:r>
      <w:r w:rsidRPr="00BC0E86">
        <w:rPr>
          <w:rFonts w:ascii="Courier New" w:hAnsi="Courier New" w:cs="Courier New"/>
          <w:sz w:val="20"/>
        </w:rPr>
        <w:t>Unterverteilungen</w:t>
      </w:r>
      <w:r>
        <w:rPr>
          <w:rFonts w:ascii="Courier New" w:hAnsi="Courier New" w:cs="Courier New"/>
          <w:sz w:val="20"/>
        </w:rPr>
        <w:t xml:space="preserve">. 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</w:t>
      </w:r>
      <w:r w:rsidRPr="00BC0E86">
        <w:rPr>
          <w:rFonts w:ascii="Courier New" w:hAnsi="Courier New" w:cs="Courier New"/>
          <w:sz w:val="20"/>
        </w:rPr>
        <w:t xml:space="preserve">ie Messdaten </w:t>
      </w:r>
      <w:r>
        <w:rPr>
          <w:rFonts w:ascii="Courier New" w:hAnsi="Courier New" w:cs="Courier New"/>
          <w:sz w:val="20"/>
        </w:rPr>
        <w:t xml:space="preserve">werden dem Lastmanagement </w:t>
      </w:r>
      <w:r w:rsidRPr="00BC0E86">
        <w:rPr>
          <w:rFonts w:ascii="Courier New" w:hAnsi="Courier New" w:cs="Courier New"/>
          <w:sz w:val="20"/>
        </w:rPr>
        <w:t>per</w:t>
      </w:r>
      <w:r>
        <w:rPr>
          <w:rFonts w:ascii="Courier New" w:hAnsi="Courier New" w:cs="Courier New"/>
          <w:sz w:val="20"/>
        </w:rPr>
        <w:t xml:space="preserve"> M</w:t>
      </w:r>
      <w:r w:rsidRPr="00BC0E86">
        <w:rPr>
          <w:rFonts w:ascii="Courier New" w:hAnsi="Courier New" w:cs="Courier New"/>
          <w:sz w:val="20"/>
        </w:rPr>
        <w:t>odbus TCP/IP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bereitstellt</w:t>
      </w:r>
      <w:r w:rsidRPr="00BC0E86">
        <w:rPr>
          <w:rFonts w:ascii="Courier New" w:hAnsi="Courier New" w:cs="Courier New"/>
          <w:sz w:val="20"/>
        </w:rPr>
        <w:t>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Das Lastmanagement begrenzt den elektrischen Energieverbrauch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am </w:t>
      </w:r>
      <w:proofErr w:type="spellStart"/>
      <w:r w:rsidRPr="00BC0E86">
        <w:rPr>
          <w:rFonts w:ascii="Courier New" w:hAnsi="Courier New" w:cs="Courier New"/>
          <w:sz w:val="20"/>
        </w:rPr>
        <w:t>Haupteinspeisepunkt</w:t>
      </w:r>
      <w:proofErr w:type="spellEnd"/>
      <w:r w:rsidRPr="00BC0E86">
        <w:rPr>
          <w:rFonts w:ascii="Courier New" w:hAnsi="Courier New" w:cs="Courier New"/>
          <w:sz w:val="20"/>
        </w:rPr>
        <w:t xml:space="preserve"> des Energieversorgers entsprechend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dem gemessenen </w:t>
      </w:r>
      <w:proofErr w:type="spellStart"/>
      <w:r w:rsidRPr="00BC0E86">
        <w:rPr>
          <w:rFonts w:ascii="Courier New" w:hAnsi="Courier New" w:cs="Courier New"/>
          <w:sz w:val="20"/>
        </w:rPr>
        <w:t>Lastgang</w:t>
      </w:r>
      <w:proofErr w:type="spellEnd"/>
      <w:r w:rsidRPr="00BC0E86">
        <w:rPr>
          <w:rFonts w:ascii="Courier New" w:hAnsi="Courier New" w:cs="Courier New"/>
          <w:sz w:val="20"/>
        </w:rPr>
        <w:t xml:space="preserve">, </w:t>
      </w:r>
      <w:r>
        <w:rPr>
          <w:rFonts w:ascii="Courier New" w:hAnsi="Courier New" w:cs="Courier New"/>
          <w:sz w:val="20"/>
        </w:rPr>
        <w:t xml:space="preserve">(a) </w:t>
      </w:r>
      <w:r w:rsidRPr="00BC0E86">
        <w:rPr>
          <w:rFonts w:ascii="Courier New" w:hAnsi="Courier New" w:cs="Courier New"/>
          <w:sz w:val="20"/>
        </w:rPr>
        <w:t xml:space="preserve">auf die Anschlussleistung, </w:t>
      </w:r>
      <w:r>
        <w:rPr>
          <w:rFonts w:ascii="Courier New" w:hAnsi="Courier New" w:cs="Courier New"/>
          <w:sz w:val="20"/>
        </w:rPr>
        <w:t>(b)</w:t>
      </w:r>
      <w:r w:rsidRPr="00BC0E86">
        <w:rPr>
          <w:rFonts w:ascii="Courier New" w:hAnsi="Courier New" w:cs="Courier New"/>
          <w:sz w:val="20"/>
        </w:rPr>
        <w:t>den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15-minütigen Mittelwert der Bereitstellungsleistung,</w:t>
      </w:r>
      <w:r>
        <w:rPr>
          <w:rFonts w:ascii="Courier New" w:hAnsi="Courier New" w:cs="Courier New"/>
          <w:sz w:val="20"/>
        </w:rPr>
        <w:t>(c)</w:t>
      </w:r>
      <w:r w:rsidRPr="00BC0E86">
        <w:rPr>
          <w:rFonts w:ascii="Courier New" w:hAnsi="Courier New" w:cs="Courier New"/>
          <w:sz w:val="20"/>
        </w:rPr>
        <w:t>den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dort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fließenden Strom, sowie </w:t>
      </w:r>
      <w:r>
        <w:rPr>
          <w:rFonts w:ascii="Courier New" w:hAnsi="Courier New" w:cs="Courier New"/>
          <w:sz w:val="20"/>
        </w:rPr>
        <w:t>(d)</w:t>
      </w:r>
      <w:r w:rsidRPr="00BC0E86">
        <w:rPr>
          <w:rFonts w:ascii="Courier New" w:hAnsi="Courier New" w:cs="Courier New"/>
          <w:sz w:val="20"/>
        </w:rPr>
        <w:t>den dynamischen Vorgaben durch den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Energieversorger.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Das Lastmanagement begrenzt </w:t>
      </w:r>
      <w:r>
        <w:rPr>
          <w:rFonts w:ascii="Courier New" w:hAnsi="Courier New" w:cs="Courier New"/>
          <w:sz w:val="20"/>
        </w:rPr>
        <w:t xml:space="preserve">weiterhin </w:t>
      </w:r>
      <w:r w:rsidRPr="00BC0E86">
        <w:rPr>
          <w:rFonts w:ascii="Courier New" w:hAnsi="Courier New" w:cs="Courier New"/>
          <w:sz w:val="20"/>
        </w:rPr>
        <w:t>an definierbaren Verteil</w:t>
      </w:r>
      <w:r>
        <w:rPr>
          <w:rFonts w:ascii="Courier New" w:hAnsi="Courier New" w:cs="Courier New"/>
          <w:sz w:val="20"/>
        </w:rPr>
        <w:t>-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punkten (Unterverteilung)</w:t>
      </w:r>
      <w:r>
        <w:rPr>
          <w:rFonts w:ascii="Courier New" w:hAnsi="Courier New" w:cs="Courier New"/>
          <w:sz w:val="20"/>
        </w:rPr>
        <w:t>,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(a) </w:t>
      </w:r>
      <w:r w:rsidRPr="00BC0E86">
        <w:rPr>
          <w:rFonts w:ascii="Courier New" w:hAnsi="Courier New" w:cs="Courier New"/>
          <w:sz w:val="20"/>
        </w:rPr>
        <w:t>den elektrischen Energieverbrauch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in Bezug auf die Anschlussleistung </w:t>
      </w:r>
      <w:r w:rsidRPr="00BC0E86">
        <w:rPr>
          <w:rFonts w:ascii="Courier New" w:hAnsi="Courier New" w:cs="Courier New"/>
          <w:sz w:val="20"/>
        </w:rPr>
        <w:t xml:space="preserve">der Unterverteilung und 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(b)</w:t>
      </w:r>
      <w:r w:rsidRPr="00BC0E86">
        <w:rPr>
          <w:rFonts w:ascii="Courier New" w:hAnsi="Courier New" w:cs="Courier New"/>
          <w:sz w:val="20"/>
        </w:rPr>
        <w:t>den dort fließenden Strom.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Für die Begrenzung des 15-minütigen Mittelwertes der Bereit</w:t>
      </w:r>
      <w:r>
        <w:rPr>
          <w:rFonts w:ascii="Courier New" w:hAnsi="Courier New" w:cs="Courier New"/>
          <w:sz w:val="20"/>
        </w:rPr>
        <w:t>-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proofErr w:type="spellStart"/>
      <w:r w:rsidRPr="00BC0E86">
        <w:rPr>
          <w:rFonts w:ascii="Courier New" w:hAnsi="Courier New" w:cs="Courier New"/>
          <w:sz w:val="20"/>
        </w:rPr>
        <w:t>stellungsleistung</w:t>
      </w:r>
      <w:proofErr w:type="spellEnd"/>
      <w:r w:rsidRPr="00BC0E86">
        <w:rPr>
          <w:rFonts w:ascii="Courier New" w:hAnsi="Courier New" w:cs="Courier New"/>
          <w:sz w:val="20"/>
        </w:rPr>
        <w:t xml:space="preserve"> am </w:t>
      </w:r>
      <w:proofErr w:type="spellStart"/>
      <w:r w:rsidRPr="00BC0E86">
        <w:rPr>
          <w:rFonts w:ascii="Courier New" w:hAnsi="Courier New" w:cs="Courier New"/>
          <w:sz w:val="20"/>
        </w:rPr>
        <w:t>Haupteinspeisepunkt</w:t>
      </w:r>
      <w:proofErr w:type="spellEnd"/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wird</w:t>
      </w:r>
      <w:r w:rsidRPr="00BC0E86">
        <w:rPr>
          <w:rFonts w:ascii="Courier New" w:hAnsi="Courier New" w:cs="Courier New"/>
          <w:sz w:val="20"/>
        </w:rPr>
        <w:t xml:space="preserve"> der </w:t>
      </w:r>
      <w:proofErr w:type="spellStart"/>
      <w:r w:rsidRPr="00BC0E86">
        <w:rPr>
          <w:rFonts w:ascii="Courier New" w:hAnsi="Courier New" w:cs="Courier New"/>
          <w:sz w:val="20"/>
        </w:rPr>
        <w:t>Synchroni</w:t>
      </w:r>
      <w:proofErr w:type="spellEnd"/>
      <w:r>
        <w:rPr>
          <w:rFonts w:ascii="Courier New" w:hAnsi="Courier New" w:cs="Courier New"/>
          <w:sz w:val="20"/>
        </w:rPr>
        <w:t>-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proofErr w:type="spellStart"/>
      <w:r w:rsidRPr="00BC0E86">
        <w:rPr>
          <w:rFonts w:ascii="Courier New" w:hAnsi="Courier New" w:cs="Courier New"/>
          <w:sz w:val="20"/>
        </w:rPr>
        <w:t>sationsimpuls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des Energieversorgers aus</w:t>
      </w:r>
      <w:r>
        <w:rPr>
          <w:rFonts w:ascii="Courier New" w:hAnsi="Courier New" w:cs="Courier New"/>
          <w:sz w:val="20"/>
        </w:rPr>
        <w:t>ge</w:t>
      </w:r>
      <w:r w:rsidRPr="00BC0E86">
        <w:rPr>
          <w:rFonts w:ascii="Courier New" w:hAnsi="Courier New" w:cs="Courier New"/>
          <w:sz w:val="20"/>
        </w:rPr>
        <w:t>werte</w:t>
      </w:r>
      <w:r>
        <w:rPr>
          <w:rFonts w:ascii="Courier New" w:hAnsi="Courier New" w:cs="Courier New"/>
          <w:sz w:val="20"/>
        </w:rPr>
        <w:t>t und überwacht</w:t>
      </w:r>
      <w:r w:rsidRPr="00BC0E86">
        <w:rPr>
          <w:rFonts w:ascii="Courier New" w:hAnsi="Courier New" w:cs="Courier New"/>
          <w:sz w:val="20"/>
        </w:rPr>
        <w:t>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Die </w:t>
      </w:r>
      <w:r w:rsidRPr="00BC0E86">
        <w:rPr>
          <w:rFonts w:ascii="Courier New" w:hAnsi="Courier New" w:cs="Courier New"/>
          <w:sz w:val="20"/>
        </w:rPr>
        <w:t xml:space="preserve">Messdaten </w:t>
      </w:r>
      <w:r>
        <w:rPr>
          <w:rFonts w:ascii="Courier New" w:hAnsi="Courier New" w:cs="Courier New"/>
          <w:sz w:val="20"/>
        </w:rPr>
        <w:t>sowie</w:t>
      </w:r>
      <w:r w:rsidRPr="00BC0E86">
        <w:rPr>
          <w:rFonts w:ascii="Courier New" w:hAnsi="Courier New" w:cs="Courier New"/>
          <w:sz w:val="20"/>
        </w:rPr>
        <w:t xml:space="preserve"> alle relevanten Betriebszustände des Last</w:t>
      </w:r>
      <w:r>
        <w:rPr>
          <w:rFonts w:ascii="Courier New" w:hAnsi="Courier New" w:cs="Courier New"/>
          <w:sz w:val="20"/>
        </w:rPr>
        <w:t>-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Lade</w:t>
      </w:r>
      <w:r w:rsidRPr="00BC0E86">
        <w:rPr>
          <w:rFonts w:ascii="Courier New" w:hAnsi="Courier New" w:cs="Courier New"/>
          <w:sz w:val="20"/>
        </w:rPr>
        <w:t>managements werden auf einer Bedien- und Anzeigeoberfläche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angezeigt.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Die Grenzwerte und Parameter für das Last</w:t>
      </w:r>
      <w:r>
        <w:rPr>
          <w:rFonts w:ascii="Courier New" w:hAnsi="Courier New" w:cs="Courier New"/>
          <w:sz w:val="20"/>
        </w:rPr>
        <w:t>- und Lade</w:t>
      </w:r>
      <w:r w:rsidRPr="00BC0E86">
        <w:rPr>
          <w:rFonts w:ascii="Courier New" w:hAnsi="Courier New" w:cs="Courier New"/>
          <w:sz w:val="20"/>
        </w:rPr>
        <w:t>management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werden</w:t>
      </w:r>
      <w:r w:rsidRPr="00BC0E86">
        <w:rPr>
          <w:rFonts w:ascii="Courier New" w:hAnsi="Courier New" w:cs="Courier New"/>
          <w:sz w:val="20"/>
        </w:rPr>
        <w:t xml:space="preserve"> über </w:t>
      </w:r>
      <w:r>
        <w:rPr>
          <w:rFonts w:ascii="Courier New" w:hAnsi="Courier New" w:cs="Courier New"/>
          <w:sz w:val="20"/>
        </w:rPr>
        <w:t>eine manuelle Einstellung auf der</w:t>
      </w:r>
      <w:r w:rsidRPr="00BC0E86">
        <w:rPr>
          <w:rFonts w:ascii="Courier New" w:hAnsi="Courier New" w:cs="Courier New"/>
          <w:sz w:val="20"/>
        </w:rPr>
        <w:t xml:space="preserve"> Bedienoberfläche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an die </w:t>
      </w:r>
      <w:r w:rsidRPr="00BC0E86">
        <w:rPr>
          <w:rFonts w:ascii="Courier New" w:hAnsi="Courier New" w:cs="Courier New"/>
          <w:sz w:val="20"/>
        </w:rPr>
        <w:t xml:space="preserve">örtlichen Gegebenheiten </w:t>
      </w:r>
      <w:r>
        <w:rPr>
          <w:rFonts w:ascii="Courier New" w:hAnsi="Courier New" w:cs="Courier New"/>
          <w:sz w:val="20"/>
        </w:rPr>
        <w:t>angepasst</w:t>
      </w:r>
      <w:r w:rsidRPr="00BC0E86">
        <w:rPr>
          <w:rFonts w:ascii="Courier New" w:hAnsi="Courier New" w:cs="Courier New"/>
          <w:sz w:val="20"/>
        </w:rPr>
        <w:t xml:space="preserve"> oder dynamisch mittels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Bussysteme durch ein übergeordnetes Gebäude-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bzw. Prozess</w:t>
      </w:r>
      <w:r>
        <w:rPr>
          <w:rFonts w:ascii="Courier New" w:hAnsi="Courier New" w:cs="Courier New"/>
          <w:sz w:val="20"/>
        </w:rPr>
        <w:t>-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L</w:t>
      </w:r>
      <w:r>
        <w:rPr>
          <w:rFonts w:ascii="Courier New" w:hAnsi="Courier New" w:cs="Courier New"/>
          <w:sz w:val="20"/>
        </w:rPr>
        <w:t>eitsystem vorgegeben</w:t>
      </w:r>
      <w:r w:rsidRPr="00BC0E86">
        <w:rPr>
          <w:rFonts w:ascii="Courier New" w:hAnsi="Courier New" w:cs="Courier New"/>
          <w:sz w:val="20"/>
        </w:rPr>
        <w:t>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Das Lastmanagement </w:t>
      </w:r>
      <w:r>
        <w:rPr>
          <w:rFonts w:ascii="Courier New" w:hAnsi="Courier New" w:cs="Courier New"/>
          <w:sz w:val="20"/>
        </w:rPr>
        <w:t>wird</w:t>
      </w:r>
      <w:r w:rsidRPr="00BC0E86">
        <w:rPr>
          <w:rFonts w:ascii="Courier New" w:hAnsi="Courier New" w:cs="Courier New"/>
          <w:sz w:val="20"/>
        </w:rPr>
        <w:t xml:space="preserve"> über </w:t>
      </w:r>
      <w:r>
        <w:rPr>
          <w:rFonts w:ascii="Courier New" w:hAnsi="Courier New" w:cs="Courier New"/>
          <w:sz w:val="20"/>
        </w:rPr>
        <w:t>eine Modbus TCP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Schnittstelle mit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einem </w:t>
      </w:r>
      <w:r w:rsidRPr="00BC0E86">
        <w:rPr>
          <w:rFonts w:ascii="Courier New" w:hAnsi="Courier New" w:cs="Courier New"/>
          <w:sz w:val="20"/>
        </w:rPr>
        <w:t>bestehende</w:t>
      </w:r>
      <w:r>
        <w:rPr>
          <w:rFonts w:ascii="Courier New" w:hAnsi="Courier New" w:cs="Courier New"/>
          <w:sz w:val="20"/>
        </w:rPr>
        <w:t xml:space="preserve">n </w:t>
      </w:r>
      <w:r w:rsidRPr="00BC0E86">
        <w:rPr>
          <w:rFonts w:ascii="Courier New" w:hAnsi="Courier New" w:cs="Courier New"/>
          <w:sz w:val="20"/>
        </w:rPr>
        <w:t>Automatisierungs</w:t>
      </w:r>
      <w:r>
        <w:rPr>
          <w:rFonts w:ascii="Courier New" w:hAnsi="Courier New" w:cs="Courier New"/>
          <w:sz w:val="20"/>
        </w:rPr>
        <w:t>system</w:t>
      </w:r>
      <w:r w:rsidRPr="00BC0E86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verbunden</w:t>
      </w:r>
      <w:r w:rsidRPr="00BC0E86">
        <w:rPr>
          <w:rFonts w:ascii="Courier New" w:hAnsi="Courier New" w:cs="Courier New"/>
          <w:sz w:val="20"/>
        </w:rPr>
        <w:t xml:space="preserve"> und nutzt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dessen</w:t>
      </w:r>
      <w:r w:rsidRPr="00BC0E86">
        <w:rPr>
          <w:rFonts w:ascii="Courier New" w:hAnsi="Courier New" w:cs="Courier New"/>
          <w:sz w:val="20"/>
        </w:rPr>
        <w:t xml:space="preserve"> bestehende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Netzwerkstruktur für die Ansteuerung der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 xml:space="preserve">Lasten </w:t>
      </w:r>
      <w:r>
        <w:rPr>
          <w:rFonts w:ascii="Courier New" w:hAnsi="Courier New" w:cs="Courier New"/>
          <w:sz w:val="20"/>
        </w:rPr>
        <w:t xml:space="preserve">bzw. Energieerzeuger sowie für </w:t>
      </w:r>
      <w:r w:rsidRPr="00BC0E86">
        <w:rPr>
          <w:rFonts w:ascii="Courier New" w:hAnsi="Courier New" w:cs="Courier New"/>
          <w:sz w:val="20"/>
        </w:rPr>
        <w:t xml:space="preserve">die </w:t>
      </w:r>
      <w:r>
        <w:rPr>
          <w:rFonts w:ascii="Courier New" w:hAnsi="Courier New" w:cs="Courier New"/>
          <w:sz w:val="20"/>
        </w:rPr>
        <w:t>E</w:t>
      </w:r>
      <w:r w:rsidRPr="00BC0E86">
        <w:rPr>
          <w:rFonts w:ascii="Courier New" w:hAnsi="Courier New" w:cs="Courier New"/>
          <w:sz w:val="20"/>
        </w:rPr>
        <w:t>rfassung</w:t>
      </w:r>
      <w:r>
        <w:rPr>
          <w:rFonts w:ascii="Courier New" w:hAnsi="Courier New" w:cs="Courier New"/>
          <w:sz w:val="20"/>
        </w:rPr>
        <w:t xml:space="preserve"> v</w:t>
      </w:r>
      <w:r w:rsidRPr="00BC0E86">
        <w:rPr>
          <w:rFonts w:ascii="Courier New" w:hAnsi="Courier New" w:cs="Courier New"/>
          <w:sz w:val="20"/>
        </w:rPr>
        <w:t>on</w:t>
      </w:r>
      <w:r>
        <w:rPr>
          <w:rFonts w:ascii="Courier New" w:hAnsi="Courier New" w:cs="Courier New"/>
          <w:sz w:val="20"/>
        </w:rPr>
        <w:t xml:space="preserve"> </w:t>
      </w:r>
    </w:p>
    <w:p w:rsidR="000F0F3B" w:rsidRPr="00BC0E86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Prozessdaten.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Für die Ansteuerung und Überwachung der Lasten bzw. Strom</w:t>
      </w:r>
      <w:r>
        <w:rPr>
          <w:rFonts w:ascii="Courier New" w:hAnsi="Courier New" w:cs="Courier New"/>
          <w:sz w:val="20"/>
        </w:rPr>
        <w:t>-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e</w:t>
      </w:r>
      <w:r w:rsidRPr="00BC0E86">
        <w:rPr>
          <w:rFonts w:ascii="Courier New" w:hAnsi="Courier New" w:cs="Courier New"/>
          <w:sz w:val="20"/>
        </w:rPr>
        <w:t>rzeuger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 xml:space="preserve">stellt die Hardware des Lastmanagements </w:t>
      </w:r>
      <w:r>
        <w:rPr>
          <w:rFonts w:ascii="Courier New" w:hAnsi="Courier New" w:cs="Courier New"/>
          <w:sz w:val="20"/>
        </w:rPr>
        <w:t xml:space="preserve">bedarfsabhängig 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potent</w:t>
      </w:r>
      <w:r>
        <w:rPr>
          <w:rFonts w:ascii="Courier New" w:hAnsi="Courier New" w:cs="Courier New"/>
          <w:sz w:val="20"/>
        </w:rPr>
        <w:t>ialfreie</w:t>
      </w:r>
      <w:r w:rsidRPr="00BC0E86">
        <w:rPr>
          <w:rFonts w:ascii="Courier New" w:hAnsi="Courier New" w:cs="Courier New"/>
          <w:sz w:val="20"/>
        </w:rPr>
        <w:t xml:space="preserve"> Kontakte,</w:t>
      </w:r>
      <w:r>
        <w:rPr>
          <w:rFonts w:ascii="Courier New" w:hAnsi="Courier New" w:cs="Courier New"/>
          <w:sz w:val="20"/>
        </w:rPr>
        <w:t xml:space="preserve"> </w:t>
      </w:r>
      <w:r w:rsidRPr="00BC0E86">
        <w:rPr>
          <w:rFonts w:ascii="Courier New" w:hAnsi="Courier New" w:cs="Courier New"/>
          <w:sz w:val="20"/>
        </w:rPr>
        <w:t>binäre Eingänge, standardisierte analoge</w:t>
      </w:r>
    </w:p>
    <w:p w:rsidR="000F0F3B" w:rsidRDefault="000F0F3B" w:rsidP="000F0F3B">
      <w:pPr>
        <w:rPr>
          <w:rFonts w:ascii="Courier New" w:hAnsi="Courier New" w:cs="Courier New"/>
          <w:sz w:val="20"/>
        </w:rPr>
      </w:pPr>
      <w:r w:rsidRPr="00BC0E86">
        <w:rPr>
          <w:rFonts w:ascii="Courier New" w:hAnsi="Courier New" w:cs="Courier New"/>
          <w:sz w:val="20"/>
        </w:rPr>
        <w:t>Ein- und Ausgänge sowie</w:t>
      </w:r>
      <w:r>
        <w:rPr>
          <w:rFonts w:ascii="Courier New" w:hAnsi="Courier New" w:cs="Courier New"/>
          <w:sz w:val="20"/>
        </w:rPr>
        <w:t xml:space="preserve"> Bussysteme zur Verfügung.</w:t>
      </w:r>
    </w:p>
    <w:p w:rsidR="000F0F3B" w:rsidRDefault="000F0F3B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673024" w:rsidRDefault="00673024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673024" w:rsidRDefault="00673024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Projektierungs-Software B-STUDIO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EE4854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Projektierung</w:t>
      </w:r>
      <w:r w:rsidR="00EE4854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erfolgt objektorientiert über das</w:t>
      </w:r>
    </w:p>
    <w:p w:rsidR="00EE4854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B-STUDIO</w:t>
      </w:r>
      <w:r w:rsidR="00EE4854">
        <w:rPr>
          <w:rFonts w:ascii="Courier New" w:hAnsi="Courier New" w:cs="Courier New"/>
          <w:sz w:val="20"/>
        </w:rPr>
        <w:t>.</w:t>
      </w:r>
      <w:r w:rsidR="008F141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Das</w:t>
      </w:r>
      <w:r w:rsidR="00EE4854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Engineering Werkzeug verfügt über alle</w:t>
      </w:r>
    </w:p>
    <w:p w:rsidR="00EE4854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Editoren</w:t>
      </w:r>
      <w:r w:rsidR="00EC52C6">
        <w:rPr>
          <w:rFonts w:ascii="Courier New" w:hAnsi="Courier New" w:cs="Courier New"/>
          <w:sz w:val="20"/>
        </w:rPr>
        <w:t>,</w:t>
      </w:r>
      <w:r>
        <w:rPr>
          <w:rFonts w:ascii="Courier New" w:hAnsi="Courier New" w:cs="Courier New"/>
          <w:sz w:val="20"/>
        </w:rPr>
        <w:t xml:space="preserve"> die für</w:t>
      </w:r>
      <w:r w:rsidR="00EE4854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die Projektierung der Steuerungslogik</w:t>
      </w:r>
    </w:p>
    <w:p w:rsidR="00EE4854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nach IEC61499, für das Bedienen und Beobachten und den</w:t>
      </w:r>
    </w:p>
    <w:p w:rsidR="00EE4854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 an</w:t>
      </w:r>
      <w:r w:rsidR="00EE4854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die Ein- und Ausgänge der Prozessebene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notwendig sind.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Alle Editoren sind nahtlos integriert und benötigen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keine gesonderte Programmierung für die Kommunikation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zwischen den einzelnen Automatisierungsaufgaben.</w:t>
      </w:r>
    </w:p>
    <w:p w:rsidR="00D0588A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Software</w:t>
      </w:r>
      <w:r w:rsidR="00D0588A">
        <w:rPr>
          <w:rFonts w:ascii="Courier New" w:hAnsi="Courier New" w:cs="Courier New"/>
          <w:sz w:val="20"/>
        </w:rPr>
        <w:t xml:space="preserve"> und Hardware</w:t>
      </w:r>
      <w:r>
        <w:rPr>
          <w:rFonts w:ascii="Courier New" w:hAnsi="Courier New" w:cs="Courier New"/>
          <w:sz w:val="20"/>
        </w:rPr>
        <w:t xml:space="preserve">-Objekte in </w:t>
      </w:r>
      <w:r w:rsidR="00D0588A">
        <w:rPr>
          <w:rFonts w:ascii="Courier New" w:hAnsi="Courier New" w:cs="Courier New"/>
          <w:sz w:val="20"/>
        </w:rPr>
        <w:t xml:space="preserve">den </w:t>
      </w:r>
      <w:r>
        <w:rPr>
          <w:rFonts w:ascii="Courier New" w:hAnsi="Courier New" w:cs="Courier New"/>
          <w:sz w:val="20"/>
        </w:rPr>
        <w:t>Bibliotheken</w:t>
      </w:r>
    </w:p>
    <w:p w:rsidR="00D0588A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stel</w:t>
      </w:r>
      <w:r w:rsidR="00D0588A">
        <w:rPr>
          <w:rFonts w:ascii="Courier New" w:hAnsi="Courier New" w:cs="Courier New"/>
          <w:sz w:val="20"/>
        </w:rPr>
        <w:t xml:space="preserve">len reale Geräte und Funktionen </w:t>
      </w:r>
      <w:r>
        <w:rPr>
          <w:rFonts w:ascii="Courier New" w:hAnsi="Courier New" w:cs="Courier New"/>
          <w:sz w:val="20"/>
        </w:rPr>
        <w:t>mit all ihren</w:t>
      </w:r>
    </w:p>
    <w:p w:rsidR="00D0588A" w:rsidRDefault="00D0588A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Aspekten wie Steuerungs</w:t>
      </w:r>
      <w:r w:rsidR="00C65BD2">
        <w:rPr>
          <w:rFonts w:ascii="Courier New" w:hAnsi="Courier New" w:cs="Courier New"/>
          <w:sz w:val="20"/>
        </w:rPr>
        <w:t>logik, dynamische</w:t>
      </w:r>
      <w:r w:rsidR="00EC52C6">
        <w:rPr>
          <w:rFonts w:ascii="Courier New" w:hAnsi="Courier New" w:cs="Courier New"/>
          <w:sz w:val="20"/>
        </w:rPr>
        <w:t xml:space="preserve"> und</w:t>
      </w:r>
      <w:r w:rsidR="00C65BD2">
        <w:rPr>
          <w:rFonts w:ascii="Courier New" w:hAnsi="Courier New" w:cs="Courier New"/>
          <w:sz w:val="20"/>
        </w:rPr>
        <w:t xml:space="preserve"> visuelle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Darstellungen (HMI/SCADA),Feldanbindung und 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Konfiguration, Simulation </w:t>
      </w:r>
      <w:r w:rsidR="00EC52C6">
        <w:rPr>
          <w:rFonts w:ascii="Courier New" w:hAnsi="Courier New" w:cs="Courier New"/>
          <w:sz w:val="20"/>
        </w:rPr>
        <w:t xml:space="preserve">und </w:t>
      </w:r>
      <w:r>
        <w:rPr>
          <w:rFonts w:ascii="Courier New" w:hAnsi="Courier New" w:cs="Courier New"/>
          <w:sz w:val="20"/>
        </w:rPr>
        <w:t xml:space="preserve">Test </w:t>
      </w:r>
      <w:r w:rsidR="00EC52C6">
        <w:rPr>
          <w:rFonts w:ascii="Courier New" w:hAnsi="Courier New" w:cs="Courier New"/>
          <w:sz w:val="20"/>
        </w:rPr>
        <w:t xml:space="preserve">sowie </w:t>
      </w:r>
      <w:r>
        <w:rPr>
          <w:rFonts w:ascii="Courier New" w:hAnsi="Courier New" w:cs="Courier New"/>
          <w:sz w:val="20"/>
        </w:rPr>
        <w:t xml:space="preserve">die Dokumentation dar. 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 dem Engineering Werkzeug</w:t>
      </w:r>
      <w:r w:rsidR="008F141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wird die Steuerungslogik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einer ganzen Anlage gemäß IEC61499 für verteilte </w:t>
      </w:r>
    </w:p>
    <w:p w:rsidR="008F1417" w:rsidRDefault="008F1417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</w:t>
      </w:r>
      <w:r w:rsidR="00C65BD2">
        <w:rPr>
          <w:rFonts w:ascii="Courier New" w:hAnsi="Courier New" w:cs="Courier New"/>
          <w:sz w:val="20"/>
        </w:rPr>
        <w:t>teuerungen pro</w:t>
      </w:r>
      <w:r>
        <w:rPr>
          <w:rFonts w:ascii="Courier New" w:hAnsi="Courier New" w:cs="Courier New"/>
          <w:sz w:val="20"/>
        </w:rPr>
        <w:t>jektiert</w:t>
      </w:r>
      <w:r w:rsidR="00C65BD2">
        <w:rPr>
          <w:rFonts w:ascii="Courier New" w:hAnsi="Courier New" w:cs="Courier New"/>
          <w:sz w:val="20"/>
        </w:rPr>
        <w:t xml:space="preserve">. Die </w:t>
      </w:r>
      <w:r w:rsidR="00073656">
        <w:rPr>
          <w:rFonts w:ascii="Courier New" w:hAnsi="Courier New" w:cs="Courier New"/>
          <w:sz w:val="20"/>
        </w:rPr>
        <w:t>Steuerungslogik kann auf</w:t>
      </w:r>
    </w:p>
    <w:p w:rsidR="008F1417" w:rsidRDefault="00073656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eine </w:t>
      </w:r>
      <w:r w:rsidR="00C65BD2">
        <w:rPr>
          <w:rFonts w:ascii="Courier New" w:hAnsi="Courier New" w:cs="Courier New"/>
          <w:sz w:val="20"/>
        </w:rPr>
        <w:t>oder mehrere Steuerungen</w:t>
      </w:r>
      <w:r w:rsidR="008F1417">
        <w:rPr>
          <w:rFonts w:ascii="Courier New" w:hAnsi="Courier New" w:cs="Courier New"/>
          <w:sz w:val="20"/>
        </w:rPr>
        <w:t xml:space="preserve"> </w:t>
      </w:r>
      <w:r w:rsidR="00C65BD2">
        <w:rPr>
          <w:rFonts w:ascii="Courier New" w:hAnsi="Courier New" w:cs="Courier New"/>
          <w:sz w:val="20"/>
        </w:rPr>
        <w:t xml:space="preserve">verteilt werden. 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Das Werkzeug analysiert dabei die</w:t>
      </w:r>
      <w:r w:rsidR="008F141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durch eine Verteilung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getrennten Kommunikationspfade</w:t>
      </w:r>
      <w:r w:rsidR="008F141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und stellt diese automatisiert,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gemäß der verteilten</w:t>
      </w:r>
      <w:r w:rsidR="008F1417">
        <w:rPr>
          <w:rFonts w:ascii="Courier New" w:hAnsi="Courier New" w:cs="Courier New"/>
          <w:sz w:val="20"/>
        </w:rPr>
        <w:t xml:space="preserve"> Applikation </w:t>
      </w:r>
      <w:r>
        <w:rPr>
          <w:rFonts w:ascii="Courier New" w:hAnsi="Courier New" w:cs="Courier New"/>
          <w:sz w:val="20"/>
        </w:rPr>
        <w:t>her.</w:t>
      </w:r>
    </w:p>
    <w:p w:rsidR="008F1417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Eine Systemansicht hilft, die</w:t>
      </w:r>
      <w:r w:rsidR="008F141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zur Verfügung stehenden</w:t>
      </w:r>
    </w:p>
    <w:p w:rsidR="008F1417" w:rsidRDefault="00076FFD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Steuerungen</w:t>
      </w:r>
      <w:r w:rsidR="00C65BD2">
        <w:rPr>
          <w:rFonts w:ascii="Courier New" w:hAnsi="Courier New" w:cs="Courier New"/>
          <w:sz w:val="20"/>
        </w:rPr>
        <w:t xml:space="preserve"> und Technologien zu</w:t>
      </w:r>
      <w:r w:rsidR="008F1417">
        <w:rPr>
          <w:rFonts w:ascii="Courier New" w:hAnsi="Courier New" w:cs="Courier New"/>
          <w:sz w:val="20"/>
        </w:rPr>
        <w:t xml:space="preserve"> </w:t>
      </w:r>
      <w:r w:rsidR="00C65BD2">
        <w:rPr>
          <w:rFonts w:ascii="Courier New" w:hAnsi="Courier New" w:cs="Courier New"/>
          <w:sz w:val="20"/>
        </w:rPr>
        <w:t>erfassen. Die Adressierung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der Geräte </w:t>
      </w:r>
      <w:r w:rsidR="00D0588A">
        <w:rPr>
          <w:rFonts w:ascii="Courier New" w:hAnsi="Courier New" w:cs="Courier New"/>
          <w:sz w:val="20"/>
        </w:rPr>
        <w:t xml:space="preserve">erfolgt </w:t>
      </w:r>
      <w:r>
        <w:rPr>
          <w:rFonts w:ascii="Courier New" w:hAnsi="Courier New" w:cs="Courier New"/>
          <w:sz w:val="20"/>
        </w:rPr>
        <w:t xml:space="preserve">manuell.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Kommunikationspfade zwischen den einzelnen</w:t>
      </w:r>
    </w:p>
    <w:p w:rsidR="00073656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Steuerungen und einem oder mehreren Visualisierungs</w:t>
      </w:r>
      <w:r w:rsidR="00073656">
        <w:rPr>
          <w:rFonts w:ascii="Courier New" w:hAnsi="Courier New" w:cs="Courier New"/>
          <w:sz w:val="20"/>
        </w:rPr>
        <w:t>-</w:t>
      </w:r>
    </w:p>
    <w:p w:rsidR="00073656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geräten</w:t>
      </w:r>
      <w:proofErr w:type="spellEnd"/>
      <w:r>
        <w:rPr>
          <w:rFonts w:ascii="Courier New" w:hAnsi="Courier New" w:cs="Courier New"/>
          <w:sz w:val="20"/>
        </w:rPr>
        <w:t xml:space="preserve"> erfolgt automatisiert durch das Engineering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Werkzeug. Alle Programmierdaten werden in 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einem einzigen Projekt-Repository in normkonformen </w:t>
      </w:r>
    </w:p>
    <w:p w:rsidR="00076FFD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XML Format gespeichert. </w:t>
      </w:r>
    </w:p>
    <w:p w:rsidR="00562F13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Vorgefertigte und getestete </w:t>
      </w:r>
      <w:r w:rsidR="00562F13">
        <w:rPr>
          <w:rFonts w:ascii="Courier New" w:hAnsi="Courier New" w:cs="Courier New"/>
          <w:sz w:val="20"/>
        </w:rPr>
        <w:t xml:space="preserve">Hard- und </w:t>
      </w:r>
      <w:r>
        <w:rPr>
          <w:rFonts w:ascii="Courier New" w:hAnsi="Courier New" w:cs="Courier New"/>
          <w:sz w:val="20"/>
        </w:rPr>
        <w:t>Softwareobjekte</w:t>
      </w:r>
    </w:p>
    <w:p w:rsidR="00562F13" w:rsidRDefault="00562F13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Stehen für die P</w:t>
      </w:r>
      <w:r w:rsidR="00C65BD2">
        <w:rPr>
          <w:rFonts w:ascii="Courier New" w:hAnsi="Courier New" w:cs="Courier New"/>
          <w:sz w:val="20"/>
        </w:rPr>
        <w:t>rojektierung</w:t>
      </w:r>
      <w:r>
        <w:rPr>
          <w:rFonts w:ascii="Courier New" w:hAnsi="Courier New" w:cs="Courier New"/>
          <w:sz w:val="20"/>
        </w:rPr>
        <w:t xml:space="preserve"> zur Verfügung</w:t>
      </w:r>
      <w:r w:rsidR="00C65BD2">
        <w:rPr>
          <w:rFonts w:ascii="Courier New" w:hAnsi="Courier New" w:cs="Courier New"/>
          <w:sz w:val="20"/>
        </w:rPr>
        <w:t>.</w:t>
      </w:r>
      <w:r w:rsidR="00076FFD">
        <w:rPr>
          <w:rFonts w:ascii="Courier New" w:hAnsi="Courier New" w:cs="Courier New"/>
          <w:sz w:val="20"/>
        </w:rPr>
        <w:t xml:space="preserve"> </w:t>
      </w:r>
      <w:r w:rsidR="00C65BD2">
        <w:rPr>
          <w:rFonts w:ascii="Courier New" w:hAnsi="Courier New" w:cs="Courier New"/>
          <w:sz w:val="20"/>
        </w:rPr>
        <w:t>Diese</w:t>
      </w:r>
    </w:p>
    <w:p w:rsidR="00562F13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Softwareobjekte repräsentieren</w:t>
      </w:r>
      <w:r w:rsidR="00562F13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im Engineering Werkzeug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Automatisierungsgeräte</w:t>
      </w:r>
      <w:r w:rsidR="00562F13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und -funktionen.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Durch diese Art der Objektorientierung werden alle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Aspekte solcher Geräte und Funktionen gekapselt.</w:t>
      </w:r>
    </w:p>
    <w:p w:rsidR="00C65BD2" w:rsidRDefault="00562F13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Die </w:t>
      </w:r>
      <w:r w:rsidR="00C65BD2">
        <w:rPr>
          <w:rFonts w:ascii="Courier New" w:hAnsi="Courier New" w:cs="Courier New"/>
          <w:sz w:val="20"/>
        </w:rPr>
        <w:t>Steuerungslogik, visuelle Darstellungsvarianten,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Anbindung der Ein- und Ausgänge, Test- u. </w:t>
      </w:r>
      <w:proofErr w:type="spellStart"/>
      <w:r>
        <w:rPr>
          <w:rFonts w:ascii="Courier New" w:hAnsi="Courier New" w:cs="Courier New"/>
          <w:sz w:val="20"/>
        </w:rPr>
        <w:t>Simulations</w:t>
      </w:r>
      <w:proofErr w:type="spellEnd"/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-möglichkeiten und auch die Dokumentation sind in den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Softwareobjekten enthalten. Diese Softwareobjekte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werden als Objekttyp gespeichert und als Objekt-</w:t>
      </w:r>
    </w:p>
    <w:p w:rsidR="00076FFD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instanzen</w:t>
      </w:r>
      <w:proofErr w:type="spellEnd"/>
      <w:r>
        <w:rPr>
          <w:rFonts w:ascii="Courier New" w:hAnsi="Courier New" w:cs="Courier New"/>
          <w:sz w:val="20"/>
        </w:rPr>
        <w:t xml:space="preserve"> dieses Typs im jeweiligen Editor verwendet.</w:t>
      </w:r>
    </w:p>
    <w:p w:rsidR="00C65BD2" w:rsidRDefault="00562F13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Dadurch ist eine</w:t>
      </w:r>
      <w:r w:rsidR="00C65BD2">
        <w:rPr>
          <w:rFonts w:ascii="Courier New" w:hAnsi="Courier New" w:cs="Courier New"/>
          <w:sz w:val="20"/>
        </w:rPr>
        <w:t xml:space="preserve"> einfache, rasche und sichere Projektierung</w:t>
      </w:r>
    </w:p>
    <w:p w:rsidR="00076FFD" w:rsidRDefault="00562F13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möglich</w:t>
      </w:r>
      <w:r w:rsidR="00C65BD2">
        <w:rPr>
          <w:rFonts w:ascii="Courier New" w:hAnsi="Courier New" w:cs="Courier New"/>
          <w:sz w:val="20"/>
        </w:rPr>
        <w:t xml:space="preserve">. </w:t>
      </w:r>
    </w:p>
    <w:p w:rsidR="00E70155" w:rsidRDefault="00E70155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Eine</w:t>
      </w:r>
      <w:r w:rsidR="00C65BD2">
        <w:rPr>
          <w:rFonts w:ascii="Courier New" w:hAnsi="Courier New" w:cs="Courier New"/>
          <w:sz w:val="20"/>
        </w:rPr>
        <w:t xml:space="preserve"> einfache Anbindung der</w:t>
      </w:r>
      <w:r>
        <w:rPr>
          <w:rFonts w:ascii="Courier New" w:hAnsi="Courier New" w:cs="Courier New"/>
          <w:sz w:val="20"/>
        </w:rPr>
        <w:t xml:space="preserve"> </w:t>
      </w:r>
      <w:r w:rsidR="00C65BD2">
        <w:rPr>
          <w:rFonts w:ascii="Courier New" w:hAnsi="Courier New" w:cs="Courier New"/>
          <w:sz w:val="20"/>
        </w:rPr>
        <w:t xml:space="preserve">Ein- und Ausgänge </w:t>
      </w:r>
      <w:r>
        <w:rPr>
          <w:rFonts w:ascii="Courier New" w:hAnsi="Courier New" w:cs="Courier New"/>
          <w:sz w:val="20"/>
        </w:rPr>
        <w:t>der Steuerungen</w:t>
      </w:r>
    </w:p>
    <w:p w:rsidR="00C65BD2" w:rsidRDefault="00E70155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und Geräten mit den Softwareobjekten ist </w:t>
      </w:r>
      <w:r w:rsidR="00C65BD2">
        <w:rPr>
          <w:rFonts w:ascii="Courier New" w:hAnsi="Courier New" w:cs="Courier New"/>
          <w:sz w:val="20"/>
        </w:rPr>
        <w:t>gewährleistet. Die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gerätespezifische Firmware und das Laufzeitsystem nach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IEC61499 erfüllen </w:t>
      </w:r>
      <w:r w:rsidR="00E70155">
        <w:rPr>
          <w:rFonts w:ascii="Courier New" w:hAnsi="Courier New" w:cs="Courier New"/>
          <w:sz w:val="20"/>
        </w:rPr>
        <w:t xml:space="preserve">dabei </w:t>
      </w:r>
      <w:r>
        <w:rPr>
          <w:rFonts w:ascii="Courier New" w:hAnsi="Courier New" w:cs="Courier New"/>
          <w:sz w:val="20"/>
        </w:rPr>
        <w:t>die Steuerungsaufgaben in einem</w:t>
      </w:r>
    </w:p>
    <w:p w:rsidR="00C65BD2" w:rsidRDefault="0084624D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verteiltem</w:t>
      </w:r>
      <w:r w:rsidR="00C65BD2">
        <w:rPr>
          <w:rFonts w:ascii="Courier New" w:hAnsi="Courier New" w:cs="Courier New"/>
          <w:sz w:val="20"/>
        </w:rPr>
        <w:t xml:space="preserve"> System. </w:t>
      </w:r>
      <w:r w:rsidR="00D471AF">
        <w:rPr>
          <w:rFonts w:ascii="Courier New" w:hAnsi="Courier New" w:cs="Courier New"/>
          <w:sz w:val="20"/>
        </w:rPr>
        <w:t xml:space="preserve">Ein </w:t>
      </w:r>
      <w:r w:rsidR="00C65BD2">
        <w:rPr>
          <w:rFonts w:ascii="Courier New" w:hAnsi="Courier New" w:cs="Courier New"/>
          <w:sz w:val="20"/>
        </w:rPr>
        <w:t>Visualisierungs-Laufzeitsystem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(HMI/SCADA) </w:t>
      </w:r>
      <w:r w:rsidR="00D471AF">
        <w:rPr>
          <w:rFonts w:ascii="Courier New" w:hAnsi="Courier New" w:cs="Courier New"/>
          <w:sz w:val="20"/>
        </w:rPr>
        <w:t>ermöglicht</w:t>
      </w:r>
      <w:r>
        <w:rPr>
          <w:rFonts w:ascii="Courier New" w:hAnsi="Courier New" w:cs="Courier New"/>
          <w:sz w:val="20"/>
        </w:rPr>
        <w:t xml:space="preserve"> die </w:t>
      </w:r>
      <w:r w:rsidR="00D471AF">
        <w:rPr>
          <w:rFonts w:ascii="Courier New" w:hAnsi="Courier New" w:cs="Courier New"/>
          <w:sz w:val="20"/>
        </w:rPr>
        <w:t>graphische</w:t>
      </w:r>
      <w:r>
        <w:rPr>
          <w:rFonts w:ascii="Courier New" w:hAnsi="Courier New" w:cs="Courier New"/>
          <w:sz w:val="20"/>
        </w:rPr>
        <w:t xml:space="preserve"> Darstellung der</w:t>
      </w:r>
    </w:p>
    <w:p w:rsidR="00C65BD2" w:rsidRDefault="00C65BD2" w:rsidP="00C65BD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Anlage auf unterschie</w:t>
      </w:r>
      <w:r w:rsidR="002C04AB">
        <w:rPr>
          <w:rFonts w:ascii="Courier New" w:hAnsi="Courier New" w:cs="Courier New"/>
          <w:sz w:val="20"/>
        </w:rPr>
        <w:t>dlichen Visualisierung-Clients.</w:t>
      </w:r>
    </w:p>
    <w:p w:rsidR="002C04AB" w:rsidRPr="008C6EEA" w:rsidRDefault="00C65BD2" w:rsidP="002C04A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8C6EEA">
        <w:rPr>
          <w:rFonts w:ascii="Courier New" w:hAnsi="Courier New" w:cs="Courier New"/>
        </w:rPr>
        <w:t>Visualisierungen üb</w:t>
      </w:r>
      <w:r w:rsidR="002C04AB" w:rsidRPr="008C6EEA">
        <w:rPr>
          <w:rFonts w:ascii="Courier New" w:hAnsi="Courier New" w:cs="Courier New"/>
        </w:rPr>
        <w:t>er .NET Clients benötigen dabei</w:t>
      </w:r>
    </w:p>
    <w:p w:rsidR="002C04AB" w:rsidRDefault="00C65BD2" w:rsidP="002C04A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8C6EEA">
        <w:rPr>
          <w:rFonts w:ascii="Courier New" w:hAnsi="Courier New" w:cs="Courier New"/>
        </w:rPr>
        <w:t>keine zusätzlichen Server.</w:t>
      </w:r>
    </w:p>
    <w:p w:rsidR="00764649" w:rsidRPr="00764649" w:rsidRDefault="00764649" w:rsidP="0076464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764649">
        <w:rPr>
          <w:rFonts w:ascii="Courier New" w:hAnsi="Courier New" w:cs="Courier New"/>
          <w:sz w:val="20"/>
        </w:rPr>
        <w:t>Das Engineering-Werkzeug B-Studio ermöglicht so</w:t>
      </w:r>
      <w:r>
        <w:rPr>
          <w:rFonts w:ascii="Courier New" w:hAnsi="Courier New" w:cs="Courier New"/>
          <w:sz w:val="20"/>
        </w:rPr>
        <w:t>mit</w:t>
      </w:r>
      <w:r w:rsidRPr="00764649">
        <w:rPr>
          <w:rFonts w:ascii="Courier New" w:hAnsi="Courier New" w:cs="Courier New"/>
          <w:sz w:val="20"/>
        </w:rPr>
        <w:t xml:space="preserve"> auf</w:t>
      </w:r>
    </w:p>
    <w:p w:rsidR="00764649" w:rsidRPr="00764649" w:rsidRDefault="00764649" w:rsidP="0076464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764649">
        <w:rPr>
          <w:rFonts w:ascii="Courier New" w:hAnsi="Courier New" w:cs="Courier New"/>
          <w:sz w:val="20"/>
        </w:rPr>
        <w:t xml:space="preserve">einfachem Weg ein Last- und/oder Lademanagement </w:t>
      </w:r>
    </w:p>
    <w:p w:rsidR="00764649" w:rsidRPr="00764649" w:rsidRDefault="00764649" w:rsidP="0076464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764649">
        <w:rPr>
          <w:rFonts w:ascii="Courier New" w:hAnsi="Courier New" w:cs="Courier New"/>
          <w:sz w:val="20"/>
        </w:rPr>
        <w:t>aufzubauen.</w:t>
      </w:r>
    </w:p>
    <w:p w:rsidR="00764649" w:rsidRDefault="00764649" w:rsidP="002C04AB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F701C" w:rsidRPr="005B2DD8" w:rsidRDefault="00BF701C">
      <w:pPr>
        <w:rPr>
          <w:rFonts w:ascii="Courier New" w:hAnsi="Courier New" w:cs="Courier New"/>
          <w:sz w:val="20"/>
        </w:rPr>
      </w:pPr>
      <w:r w:rsidRPr="00840300">
        <w:rPr>
          <w:rFonts w:ascii="Courier New" w:hAnsi="Courier New" w:cs="Courier New"/>
          <w:sz w:val="20"/>
        </w:rPr>
        <w:br w:type="page"/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Die </w:t>
      </w:r>
      <w:r w:rsidR="008B0FFB">
        <w:rPr>
          <w:rFonts w:ascii="Courier New" w:hAnsi="Courier New" w:cs="Courier New"/>
          <w:sz w:val="20"/>
        </w:rPr>
        <w:t>Projektierungs-</w:t>
      </w:r>
      <w:r>
        <w:rPr>
          <w:rFonts w:ascii="Courier New" w:hAnsi="Courier New" w:cs="Courier New"/>
          <w:sz w:val="20"/>
        </w:rPr>
        <w:t>Software besteht aus den Komponenten: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B-STUDIO:       Engineering-Umgebung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CONRUN:         Laufzeitsystem für verteilte Steuerung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VISRUN:         Laufzeitsystem für Visualisierung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B-LIB:          hardwareabhängige Bibliotheken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B-STUDIO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In der Softwareumgebung B-Studio sind alle notwendigen</w:t>
      </w:r>
    </w:p>
    <w:p w:rsidR="00BF701C" w:rsidRDefault="00463DF3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Programmteile enthalten, die zum</w:t>
      </w:r>
      <w:r w:rsidR="00BF701C">
        <w:rPr>
          <w:rFonts w:ascii="Courier New" w:hAnsi="Courier New" w:cs="Courier New"/>
          <w:sz w:val="20"/>
        </w:rPr>
        <w:t xml:space="preserve"> Erstell</w:t>
      </w:r>
      <w:r>
        <w:rPr>
          <w:rFonts w:ascii="Courier New" w:hAnsi="Courier New" w:cs="Courier New"/>
          <w:sz w:val="20"/>
        </w:rPr>
        <w:t xml:space="preserve">en, </w:t>
      </w:r>
      <w:r w:rsidR="00BF701C">
        <w:rPr>
          <w:rFonts w:ascii="Courier New" w:hAnsi="Courier New" w:cs="Courier New"/>
          <w:sz w:val="20"/>
        </w:rPr>
        <w:t>Bearbeit</w:t>
      </w:r>
      <w:r>
        <w:rPr>
          <w:rFonts w:ascii="Courier New" w:hAnsi="Courier New" w:cs="Courier New"/>
          <w:sz w:val="20"/>
        </w:rPr>
        <w:t>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Verwalt</w:t>
      </w:r>
      <w:r w:rsidR="00463DF3">
        <w:rPr>
          <w:rFonts w:ascii="Courier New" w:hAnsi="Courier New" w:cs="Courier New"/>
          <w:sz w:val="20"/>
        </w:rPr>
        <w:t>en</w:t>
      </w:r>
      <w:r>
        <w:rPr>
          <w:rFonts w:ascii="Courier New" w:hAnsi="Courier New" w:cs="Courier New"/>
          <w:sz w:val="20"/>
        </w:rPr>
        <w:t xml:space="preserve"> von Objekt-Bibliotheken, Projektierung</w:t>
      </w:r>
    </w:p>
    <w:p w:rsidR="00463DF3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von verteilten Steuerungen sowie zur Erstellung</w:t>
      </w:r>
    </w:p>
    <w:p w:rsidR="00BF701C" w:rsidRDefault="00463DF3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einer </w:t>
      </w:r>
      <w:r w:rsidR="00BF701C">
        <w:rPr>
          <w:rFonts w:ascii="Courier New" w:hAnsi="Courier New" w:cs="Courier New"/>
          <w:sz w:val="20"/>
        </w:rPr>
        <w:t>Visualisierung benötigt werden.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Editoren für die Projektierung der Steuerungslogik nach</w:t>
      </w:r>
    </w:p>
    <w:p w:rsidR="00BF701C" w:rsidRDefault="00463DF3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der </w:t>
      </w:r>
      <w:r w:rsidR="00BF701C">
        <w:rPr>
          <w:rFonts w:ascii="Courier New" w:hAnsi="Courier New" w:cs="Courier New"/>
          <w:sz w:val="20"/>
        </w:rPr>
        <w:t>IEC61499, für das Bedienen und Beobachten sowie den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 an die Ein- und Ausgänge der Prozessebene.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Alle Editoren sind integriert und benötigen keine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separate Programmierung für die Kommunikation zwischen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den einzelnen Automatisierungsaufgaben. Test- und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Analysewerkzeuge sind ebenfalls Bestandteil des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Softwarepaketes. Alle Programmierdaten werden in einem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einzigen Projekt-Repository, in normkonformen XML</w:t>
      </w:r>
      <w:r w:rsidR="002B62E0">
        <w:rPr>
          <w:rFonts w:ascii="Courier New" w:hAnsi="Courier New" w:cs="Courier New"/>
          <w:sz w:val="20"/>
        </w:rPr>
        <w:t>-</w:t>
      </w:r>
      <w:r>
        <w:rPr>
          <w:rFonts w:ascii="Courier New" w:hAnsi="Courier New" w:cs="Courier New"/>
          <w:sz w:val="20"/>
        </w:rPr>
        <w:t>Format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gespeichert.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CONRUN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 dem ENGINEERING-WERKZEUG wird die Steuerungslogik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einer ganzen Anlage gemäß IEC61499 für verteilte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Steuerungen </w:t>
      </w:r>
      <w:r w:rsidR="000F0F3B">
        <w:rPr>
          <w:rFonts w:ascii="Courier New" w:hAnsi="Courier New" w:cs="Courier New"/>
          <w:sz w:val="20"/>
        </w:rPr>
        <w:t>projektiert</w:t>
      </w:r>
      <w:r>
        <w:rPr>
          <w:rFonts w:ascii="Courier New" w:hAnsi="Courier New" w:cs="Courier New"/>
          <w:sz w:val="20"/>
        </w:rPr>
        <w:t>. Das Werkzeug analysiert dabei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durch Verteilung getrennten Kommunikationspfade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stellt diese automatisiert - gemäß der verteilten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Applikation - her. Die Kommunikationspfade zwischen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den einzelnen Steuerungen und einem bzw. mehreren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Visualisierungsgeräten erfolgt automatisiert.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VISRUN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Visualisierungs-Laufzeitsysteme (HMI/SCADA) ermöglichen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visuelle Darstellung auf unterschiedlichen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Visualisierungs-Clients und benötigen über .NET Clients</w:t>
      </w:r>
    </w:p>
    <w:p w:rsidR="00463DF3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keine zusätzlichen Se</w:t>
      </w:r>
      <w:r w:rsidR="00463DF3">
        <w:rPr>
          <w:rFonts w:ascii="Courier New" w:hAnsi="Courier New" w:cs="Courier New"/>
          <w:sz w:val="20"/>
        </w:rPr>
        <w:t xml:space="preserve">rver. .NET-Visualisierung kann </w:t>
      </w:r>
    </w:p>
    <w:p w:rsidR="00463DF3" w:rsidRDefault="00463DF3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direkt im B-Studio </w:t>
      </w:r>
      <w:r w:rsidR="00BF701C">
        <w:rPr>
          <w:rFonts w:ascii="Courier New" w:hAnsi="Courier New" w:cs="Courier New"/>
          <w:sz w:val="20"/>
        </w:rPr>
        <w:t>gezeichnet, projektiert und</w:t>
      </w:r>
    </w:p>
    <w:p w:rsidR="00463DF3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erstellt werden. Es ist</w:t>
      </w:r>
      <w:r w:rsidR="00463DF3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kein zusätzliches CAD- 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oder Zeichenprogramm notwendig.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Alle Visualisierungs-Objekte können direkt im B-STUDIO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erstellt, parametriert und </w:t>
      </w:r>
      <w:r w:rsidR="00475B92">
        <w:rPr>
          <w:rFonts w:ascii="Courier New" w:hAnsi="Courier New" w:cs="Courier New"/>
          <w:sz w:val="20"/>
        </w:rPr>
        <w:t>instanziiert</w:t>
      </w:r>
      <w:r>
        <w:rPr>
          <w:rFonts w:ascii="Courier New" w:hAnsi="Courier New" w:cs="Courier New"/>
          <w:sz w:val="20"/>
        </w:rPr>
        <w:t xml:space="preserve"> werden.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Import von externen Bildern, Bau-Plänen, Produktfotos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und dergleichen ist problemlos möglich.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BF701C" w:rsidRPr="008B0FFB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8B0FFB">
        <w:rPr>
          <w:rFonts w:ascii="Courier New" w:hAnsi="Courier New" w:cs="Courier New"/>
          <w:sz w:val="20"/>
        </w:rPr>
        <w:t>B-LIB</w:t>
      </w:r>
    </w:p>
    <w:p w:rsidR="00BF701C" w:rsidRPr="008B0FFB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8B0FFB">
        <w:rPr>
          <w:rFonts w:ascii="Courier New" w:hAnsi="Courier New" w:cs="Courier New"/>
          <w:sz w:val="20"/>
        </w:rPr>
        <w:t>SOFTWARE-BIBLIOTHEKEN enthalten vorgefertigte Software-</w:t>
      </w:r>
    </w:p>
    <w:p w:rsidR="00BF701C" w:rsidRPr="008B0FFB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8B0FFB">
        <w:rPr>
          <w:rFonts w:ascii="Courier New" w:hAnsi="Courier New" w:cs="Courier New"/>
          <w:sz w:val="20"/>
        </w:rPr>
        <w:t>Objekte. Diese stellen reale Geräte und Funktionen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 all ihren Aspekten wie Steuerungslogik,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dynamische visuelle Darstellungen (HMI/SCADA), Feld-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anbindung</w:t>
      </w:r>
      <w:proofErr w:type="spellEnd"/>
      <w:r>
        <w:rPr>
          <w:rFonts w:ascii="Courier New" w:hAnsi="Courier New" w:cs="Courier New"/>
          <w:sz w:val="20"/>
        </w:rPr>
        <w:t xml:space="preserve"> und Konfiguration, Simulation, Test und die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Dokumentation dar. Diese Objekte werden als Objekttyp,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unabhängig von Hardware und Topologie, gespeichert und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als Objektinstanz dieses Typs im jeweiligen Editor </w:t>
      </w:r>
      <w:proofErr w:type="spellStart"/>
      <w:r>
        <w:rPr>
          <w:rFonts w:ascii="Courier New" w:hAnsi="Courier New" w:cs="Courier New"/>
          <w:sz w:val="20"/>
        </w:rPr>
        <w:t>ver</w:t>
      </w:r>
      <w:proofErr w:type="spellEnd"/>
      <w:r>
        <w:rPr>
          <w:rFonts w:ascii="Courier New" w:hAnsi="Courier New" w:cs="Courier New"/>
          <w:sz w:val="20"/>
        </w:rPr>
        <w:t>-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wendet. Hardwarekomponenten und Geräte werden ebenfalls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als Softwareobjekte im B-STUDIO zur Verfügung gestellt.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Die einfache Anbindung der Ein- / Ausgänge wird dadurch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gewährleistet. </w:t>
      </w:r>
      <w:r w:rsidR="008B0FFB">
        <w:rPr>
          <w:rFonts w:ascii="Courier New" w:hAnsi="Courier New" w:cs="Courier New"/>
          <w:sz w:val="20"/>
        </w:rPr>
        <w:t xml:space="preserve">Die </w:t>
      </w:r>
      <w:r>
        <w:rPr>
          <w:rFonts w:ascii="Courier New" w:hAnsi="Courier New" w:cs="Courier New"/>
          <w:sz w:val="20"/>
        </w:rPr>
        <w:t>Bibliotheken sind im B-STUDIO</w:t>
      </w:r>
    </w:p>
    <w:p w:rsidR="006C607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serienmäßig enthalten</w:t>
      </w:r>
      <w:r w:rsidR="006C607C">
        <w:rPr>
          <w:rFonts w:ascii="Courier New" w:hAnsi="Courier New" w:cs="Courier New"/>
          <w:sz w:val="20"/>
        </w:rPr>
        <w:t xml:space="preserve"> und lizenzfrei</w:t>
      </w:r>
      <w:r>
        <w:rPr>
          <w:rFonts w:ascii="Courier New" w:hAnsi="Courier New" w:cs="Courier New"/>
          <w:sz w:val="20"/>
        </w:rPr>
        <w:t>, projektspezifische</w:t>
      </w:r>
    </w:p>
    <w:p w:rsidR="00BF701C" w:rsidRDefault="00BF701C" w:rsidP="00BF701C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Bibliotheken</w:t>
      </w:r>
      <w:r w:rsidR="006C607C">
        <w:rPr>
          <w:rFonts w:ascii="Courier New" w:hAnsi="Courier New" w:cs="Courier New"/>
          <w:sz w:val="20"/>
        </w:rPr>
        <w:t xml:space="preserve"> </w:t>
      </w:r>
      <w:r w:rsidR="00AB3D45">
        <w:rPr>
          <w:rFonts w:ascii="Courier New" w:hAnsi="Courier New" w:cs="Courier New"/>
          <w:sz w:val="20"/>
        </w:rPr>
        <w:t xml:space="preserve">werden </w:t>
      </w:r>
      <w:r>
        <w:rPr>
          <w:rFonts w:ascii="Courier New" w:hAnsi="Courier New" w:cs="Courier New"/>
          <w:sz w:val="20"/>
        </w:rPr>
        <w:t>separat lizensiert.</w:t>
      </w:r>
      <w:r>
        <w:rPr>
          <w:rFonts w:ascii="Courier New" w:hAnsi="Courier New" w:cs="Courier New"/>
          <w:sz w:val="20"/>
        </w:rPr>
        <w:br w:type="page"/>
      </w:r>
    </w:p>
    <w:p w:rsidR="002C04AB" w:rsidRDefault="00B713F5" w:rsidP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Softwarelizenzen</w:t>
      </w:r>
      <w:r w:rsidR="00833D40">
        <w:rPr>
          <w:rFonts w:ascii="Courier New" w:hAnsi="Courier New" w:cs="Courier New"/>
          <w:sz w:val="20"/>
        </w:rPr>
        <w:t xml:space="preserve"> DM100</w:t>
      </w:r>
    </w:p>
    <w:p w:rsidR="00681D50" w:rsidRDefault="00681D50" w:rsidP="002C04AB">
      <w:pPr>
        <w:rPr>
          <w:rFonts w:ascii="Courier New" w:hAnsi="Courier New" w:cs="Courier New"/>
          <w:sz w:val="20"/>
        </w:rPr>
      </w:pPr>
    </w:p>
    <w:p w:rsidR="00B713F5" w:rsidRDefault="00B713F5" w:rsidP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Für die Projektierung eines Last- und Lademanagement</w:t>
      </w:r>
      <w:r w:rsidR="00681D50">
        <w:rPr>
          <w:rFonts w:ascii="Courier New" w:hAnsi="Courier New" w:cs="Courier New"/>
          <w:sz w:val="20"/>
        </w:rPr>
        <w:t>s</w:t>
      </w:r>
    </w:p>
    <w:p w:rsidR="00740D2E" w:rsidRDefault="00740D2E" w:rsidP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mit den Bibliotheken TQ-Toolbox,</w:t>
      </w:r>
      <w:r w:rsidR="00681D50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TQ-DSM,</w:t>
      </w:r>
      <w:r w:rsidR="00681D50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TQ-</w:t>
      </w:r>
      <w:proofErr w:type="spellStart"/>
      <w:r>
        <w:rPr>
          <w:rFonts w:ascii="Courier New" w:hAnsi="Courier New" w:cs="Courier New"/>
          <w:sz w:val="20"/>
        </w:rPr>
        <w:t>Emobility</w:t>
      </w:r>
      <w:proofErr w:type="spellEnd"/>
      <w:r>
        <w:rPr>
          <w:rFonts w:ascii="Courier New" w:hAnsi="Courier New" w:cs="Courier New"/>
          <w:sz w:val="20"/>
        </w:rPr>
        <w:t xml:space="preserve"> und</w:t>
      </w:r>
    </w:p>
    <w:p w:rsidR="002C04AB" w:rsidRDefault="00740D2E" w:rsidP="002C04A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TQ-Simulation werden Lizenzgebühren erhoben:</w:t>
      </w:r>
    </w:p>
    <w:p w:rsidR="00740D2E" w:rsidRPr="00681D50" w:rsidRDefault="00833D40" w:rsidP="00681D50">
      <w:pPr>
        <w:pStyle w:val="Listenabsatz"/>
        <w:numPr>
          <w:ilvl w:val="0"/>
          <w:numId w:val="31"/>
        </w:num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Lizenz für das </w:t>
      </w:r>
      <w:r w:rsidR="00740D2E" w:rsidRPr="00681D50">
        <w:rPr>
          <w:rFonts w:ascii="Courier New" w:hAnsi="Courier New" w:cs="Courier New"/>
          <w:sz w:val="20"/>
        </w:rPr>
        <w:t>Lastmanagement,</w:t>
      </w:r>
      <w:r>
        <w:rPr>
          <w:rFonts w:ascii="Courier New" w:hAnsi="Courier New" w:cs="Courier New"/>
          <w:sz w:val="20"/>
        </w:rPr>
        <w:t xml:space="preserve"> je Schaltpunkt,</w:t>
      </w:r>
    </w:p>
    <w:p w:rsidR="002C04AB" w:rsidRPr="00833D40" w:rsidRDefault="00833D40" w:rsidP="00833D40">
      <w:pPr>
        <w:pStyle w:val="Listenabsatz"/>
        <w:numPr>
          <w:ilvl w:val="0"/>
          <w:numId w:val="31"/>
        </w:numPr>
        <w:rPr>
          <w:rFonts w:ascii="Courier New" w:hAnsi="Courier New" w:cs="Courier New"/>
          <w:sz w:val="20"/>
        </w:rPr>
      </w:pPr>
      <w:r w:rsidRPr="00833D40">
        <w:rPr>
          <w:rFonts w:ascii="Courier New" w:hAnsi="Courier New" w:cs="Courier New"/>
          <w:sz w:val="20"/>
        </w:rPr>
        <w:t>Lizenz für das E-Lademanagement, je Ladepunkt</w:t>
      </w:r>
      <w:r>
        <w:rPr>
          <w:rFonts w:ascii="Courier New" w:hAnsi="Courier New" w:cs="Courier New"/>
          <w:sz w:val="20"/>
        </w:rPr>
        <w:t>.</w:t>
      </w:r>
    </w:p>
    <w:p w:rsidR="002C04AB" w:rsidRDefault="002C04AB" w:rsidP="002C04AB">
      <w:pPr>
        <w:rPr>
          <w:rFonts w:ascii="Courier New" w:hAnsi="Courier New" w:cs="Courier New"/>
          <w:sz w:val="20"/>
        </w:rPr>
      </w:pPr>
    </w:p>
    <w:p w:rsidR="002C04AB" w:rsidRDefault="002C04AB" w:rsidP="002C04AB">
      <w:pPr>
        <w:rPr>
          <w:rFonts w:ascii="Courier New" w:hAnsi="Courier New" w:cs="Courier New"/>
          <w:sz w:val="20"/>
        </w:rPr>
      </w:pPr>
    </w:p>
    <w:p w:rsidR="002C04AB" w:rsidRDefault="00E13C0E" w:rsidP="002C04A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Softwarelizenzen </w:t>
      </w:r>
      <w:r w:rsidR="002C04AB">
        <w:rPr>
          <w:rFonts w:ascii="Courier New" w:hAnsi="Courier New" w:cs="Courier New"/>
          <w:sz w:val="20"/>
        </w:rPr>
        <w:t>Visualisierung B-VISRUN</w:t>
      </w:r>
      <w:r w:rsidR="0057662C">
        <w:rPr>
          <w:rFonts w:ascii="Courier New" w:hAnsi="Courier New" w:cs="Courier New"/>
          <w:sz w:val="20"/>
        </w:rPr>
        <w:t xml:space="preserve"> S</w:t>
      </w:r>
      <w:r w:rsidR="004E3A1F">
        <w:rPr>
          <w:rFonts w:ascii="Courier New" w:hAnsi="Courier New" w:cs="Courier New"/>
          <w:sz w:val="20"/>
        </w:rPr>
        <w:t>, M, L</w:t>
      </w:r>
    </w:p>
    <w:p w:rsidR="002C04AB" w:rsidRDefault="002C04AB" w:rsidP="002C04AB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33321E" w:rsidRDefault="0033321E" w:rsidP="0033321E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Das portable Laufzeitsystem für Visualisierungs-Clients</w:t>
      </w:r>
    </w:p>
    <w:p w:rsidR="0033321E" w:rsidRDefault="0033321E" w:rsidP="0033321E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ermöglicht unabhängig vom B-Studio die Bedienung des</w:t>
      </w:r>
    </w:p>
    <w:p w:rsidR="0033321E" w:rsidRDefault="0033321E" w:rsidP="0033321E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Last- und Lademanagements von einem PC mit einem</w:t>
      </w:r>
    </w:p>
    <w:p w:rsidR="0033321E" w:rsidRDefault="0033321E" w:rsidP="0033321E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Windows-Betriebssystem.</w:t>
      </w:r>
    </w:p>
    <w:p w:rsidR="0033321E" w:rsidRDefault="0033321E" w:rsidP="0033321E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Das Programm ist lizensiert und an die Hardware</w:t>
      </w:r>
    </w:p>
    <w:p w:rsidR="0033321E" w:rsidRDefault="0033321E" w:rsidP="0033321E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eines USB-</w:t>
      </w:r>
      <w:proofErr w:type="spellStart"/>
      <w:r>
        <w:rPr>
          <w:rFonts w:ascii="Courier New" w:hAnsi="Courier New" w:cs="Courier New"/>
          <w:sz w:val="20"/>
        </w:rPr>
        <w:t>Stick´s</w:t>
      </w:r>
      <w:proofErr w:type="spellEnd"/>
      <w:r>
        <w:rPr>
          <w:rFonts w:ascii="Courier New" w:hAnsi="Courier New" w:cs="Courier New"/>
          <w:sz w:val="20"/>
        </w:rPr>
        <w:t xml:space="preserve"> gebunden.</w:t>
      </w:r>
    </w:p>
    <w:p w:rsidR="00833D40" w:rsidRDefault="00833D40" w:rsidP="0033321E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Es werden Lizenzen für die Bedienung von 250, </w:t>
      </w:r>
      <w:r w:rsidR="004E3A1F">
        <w:rPr>
          <w:rFonts w:ascii="Courier New" w:hAnsi="Courier New" w:cs="Courier New"/>
          <w:sz w:val="20"/>
        </w:rPr>
        <w:t xml:space="preserve">750 </w:t>
      </w:r>
      <w:r>
        <w:rPr>
          <w:rFonts w:ascii="Courier New" w:hAnsi="Courier New" w:cs="Courier New"/>
          <w:sz w:val="20"/>
        </w:rPr>
        <w:t>und</w:t>
      </w:r>
    </w:p>
    <w:p w:rsidR="00833D40" w:rsidRDefault="00833D40" w:rsidP="0033321E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1</w:t>
      </w:r>
      <w:r w:rsidR="004E3A1F">
        <w:rPr>
          <w:rFonts w:ascii="Courier New" w:hAnsi="Courier New" w:cs="Courier New"/>
          <w:sz w:val="20"/>
        </w:rPr>
        <w:t>5</w:t>
      </w:r>
      <w:r>
        <w:rPr>
          <w:rFonts w:ascii="Courier New" w:hAnsi="Courier New" w:cs="Courier New"/>
          <w:sz w:val="20"/>
        </w:rPr>
        <w:t>00 HMI-Instanzen erteilt.</w:t>
      </w:r>
    </w:p>
    <w:p w:rsidR="002C04AB" w:rsidRDefault="002C04AB" w:rsidP="002C04AB">
      <w:pPr>
        <w:rPr>
          <w:rFonts w:ascii="Courier New" w:hAnsi="Courier New" w:cs="Courier New"/>
          <w:sz w:val="20"/>
        </w:rPr>
      </w:pPr>
    </w:p>
    <w:sectPr w:rsidR="002C04AB" w:rsidSect="00BF701C">
      <w:footerReference w:type="default" r:id="rId9"/>
      <w:pgSz w:w="11906" w:h="16838" w:code="9"/>
      <w:pgMar w:top="426" w:right="567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D59" w:rsidRDefault="00AA2D59">
      <w:r>
        <w:separator/>
      </w:r>
    </w:p>
  </w:endnote>
  <w:endnote w:type="continuationSeparator" w:id="0">
    <w:p w:rsidR="00AA2D59" w:rsidRDefault="00AA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D59" w:rsidRDefault="00AA2D59" w:rsidP="00D06265">
    <w:pPr>
      <w:pStyle w:val="Fuzeile"/>
      <w:tabs>
        <w:tab w:val="clear" w:pos="5103"/>
        <w:tab w:val="right" w:pos="10065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\p  \* MERGEFORMAT </w:instrText>
    </w:r>
    <w:r>
      <w:rPr>
        <w:noProof/>
      </w:rPr>
      <w:fldChar w:fldCharType="separate"/>
    </w:r>
    <w:r>
      <w:rPr>
        <w:noProof/>
      </w:rPr>
      <w:t>W:\AUT_SF\5_Dokumentation\B-control\Ausschreibungstexte\DM100\Word\GAEB_DM100-Texte_TQ-AU_Rev102.docx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SAVEDATE \@ "dd.MM.yy" \* MERGEFORMAT </w:instrText>
    </w:r>
    <w:r>
      <w:rPr>
        <w:noProof/>
      </w:rPr>
      <w:fldChar w:fldCharType="separate"/>
    </w:r>
    <w:ins w:id="276" w:author="Schmeil, Hartmut" w:date="2021-01-14T08:49:00Z">
      <w:r w:rsidR="00B41889">
        <w:rPr>
          <w:noProof/>
        </w:rPr>
        <w:t>14.01.21</w:t>
      </w:r>
    </w:ins>
    <w:del w:id="277" w:author="Schmeil, Hartmut" w:date="2021-01-08T11:28:00Z">
      <w:r w:rsidDel="005622C9">
        <w:rPr>
          <w:noProof/>
        </w:rPr>
        <w:delText>19.11.19</w:delText>
      </w:r>
    </w:del>
    <w:r>
      <w:rPr>
        <w:noProof/>
      </w:rPr>
      <w:fldChar w:fldCharType="end"/>
    </w:r>
    <w:r>
      <w:rPr>
        <w:noProof/>
      </w:rPr>
      <w:t xml:space="preserve"> / Hartmut Schmeil </w:t>
    </w:r>
    <w:r>
      <w:rPr>
        <w:noProof/>
      </w:rPr>
      <w:tab/>
      <w:t xml:space="preserve">Seite </w:t>
    </w:r>
    <w:r>
      <w:rPr>
        <w:noProof/>
      </w:rPr>
      <w:fldChar w:fldCharType="begin"/>
    </w:r>
    <w:r>
      <w:rPr>
        <w:noProof/>
      </w:rPr>
      <w:instrText xml:space="preserve"> PAGE  \* MERGEFORMAT </w:instrText>
    </w:r>
    <w:r>
      <w:rPr>
        <w:noProof/>
      </w:rPr>
      <w:fldChar w:fldCharType="separate"/>
    </w:r>
    <w:r w:rsidR="0083025B">
      <w:rPr>
        <w:noProof/>
      </w:rPr>
      <w:t>4</w:t>
    </w:r>
    <w:r>
      <w:rPr>
        <w:noProof/>
      </w:rPr>
      <w:fldChar w:fldCharType="end"/>
    </w:r>
    <w:r>
      <w:rPr>
        <w:noProof/>
      </w:rPr>
      <w:t xml:space="preserve"> von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 w:rsidR="0083025B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D59" w:rsidRDefault="00AA2D59">
      <w:r>
        <w:separator/>
      </w:r>
    </w:p>
  </w:footnote>
  <w:footnote w:type="continuationSeparator" w:id="0">
    <w:p w:rsidR="00AA2D59" w:rsidRDefault="00AA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4B4540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C861F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A0B1C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04041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D219A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FA973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3EC83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08A5B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DE26E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1EB1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7082008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6910E1A"/>
    <w:multiLevelType w:val="hybridMultilevel"/>
    <w:tmpl w:val="4656E048"/>
    <w:lvl w:ilvl="0" w:tplc="CB7CDDD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9B3E47"/>
    <w:multiLevelType w:val="multilevel"/>
    <w:tmpl w:val="1BF610A0"/>
    <w:lvl w:ilvl="0">
      <w:start w:val="1"/>
      <w:numFmt w:val="bullet"/>
      <w:pStyle w:val="Aufzhlung1hervorgehobenGrau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0A517C3B"/>
    <w:multiLevelType w:val="multilevel"/>
    <w:tmpl w:val="EC60C5CE"/>
    <w:styleLink w:val="1ai"/>
    <w:lvl w:ilvl="0">
      <w:start w:val="1"/>
      <w:numFmt w:val="decimal"/>
      <w:pStyle w:val="Nummerierung1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lowerLetter"/>
      <w:pStyle w:val="Nummerierung2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 w15:restartNumberingAfterBreak="0">
    <w:nsid w:val="1EBC4A8E"/>
    <w:multiLevelType w:val="multilevel"/>
    <w:tmpl w:val="B9A817DA"/>
    <w:styleLink w:val="TQ-Aufzhlung025"/>
    <w:lvl w:ilvl="0">
      <w:start w:val="1"/>
      <w:numFmt w:val="bullet"/>
      <w:pStyle w:val="Aufzhlung1-"/>
      <w:lvlText w:val=""/>
      <w:lvlJc w:val="left"/>
      <w:pPr>
        <w:ind w:left="142" w:hanging="142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284" w:hanging="142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426" w:hanging="142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568" w:hanging="142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710" w:hanging="142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852" w:hanging="142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1136" w:hanging="142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2DF835B3"/>
    <w:multiLevelType w:val="hybridMultilevel"/>
    <w:tmpl w:val="3148E60A"/>
    <w:lvl w:ilvl="0" w:tplc="700860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5179"/>
    <w:multiLevelType w:val="multilevel"/>
    <w:tmpl w:val="1BF610A0"/>
    <w:styleLink w:val="TQ-Aufzhlung05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pStyle w:val="Aufzhlung2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Aufzhlung3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2B3F58"/>
    <w:multiLevelType w:val="hybridMultilevel"/>
    <w:tmpl w:val="DC204AAC"/>
    <w:lvl w:ilvl="0" w:tplc="7AE28E34">
      <w:start w:val="2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B2015"/>
    <w:multiLevelType w:val="multilevel"/>
    <w:tmpl w:val="EDA6A6F2"/>
    <w:styleLink w:val="TQ-Quadratblau"/>
    <w:lvl w:ilvl="0">
      <w:start w:val="1"/>
      <w:numFmt w:val="bullet"/>
      <w:pStyle w:val="Aufzhlung1QuadratBlau"/>
      <w:lvlText w:val=""/>
      <w:lvlJc w:val="left"/>
      <w:pPr>
        <w:ind w:left="284" w:hanging="284"/>
      </w:pPr>
      <w:rPr>
        <w:rFonts w:ascii="Wingdings 2" w:hAnsi="Wingdings 2" w:hint="default"/>
        <w:caps w:val="0"/>
        <w:strike w:val="0"/>
        <w:dstrike w:val="0"/>
        <w:vanish w:val="0"/>
        <w:color w:val="1D8EC6"/>
        <w:spacing w:val="0"/>
        <w:w w:val="1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5" w:hanging="28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68" w:hanging="28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552" w:hanging="280"/>
      </w:pPr>
      <w:rPr>
        <w:rFonts w:ascii="Wingdings" w:hAnsi="Wingdings" w:hint="default"/>
      </w:rPr>
    </w:lvl>
  </w:abstractNum>
  <w:abstractNum w:abstractNumId="19" w15:restartNumberingAfterBreak="0">
    <w:nsid w:val="34350A59"/>
    <w:multiLevelType w:val="hybridMultilevel"/>
    <w:tmpl w:val="C1A2EF60"/>
    <w:lvl w:ilvl="0" w:tplc="27DC67A0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84F41"/>
    <w:multiLevelType w:val="multilevel"/>
    <w:tmpl w:val="EC60C5CE"/>
    <w:numStyleLink w:val="1ai"/>
  </w:abstractNum>
  <w:abstractNum w:abstractNumId="21" w15:restartNumberingAfterBreak="0">
    <w:nsid w:val="40C04E59"/>
    <w:multiLevelType w:val="multilevel"/>
    <w:tmpl w:val="44DC3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DF62B2"/>
    <w:multiLevelType w:val="hybridMultilevel"/>
    <w:tmpl w:val="4E98AAB2"/>
    <w:lvl w:ilvl="0" w:tplc="4F90C154">
      <w:start w:val="2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21733"/>
    <w:multiLevelType w:val="hybridMultilevel"/>
    <w:tmpl w:val="A6405E0E"/>
    <w:lvl w:ilvl="0" w:tplc="A6C8D986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547A0"/>
    <w:multiLevelType w:val="multilevel"/>
    <w:tmpl w:val="572EE374"/>
    <w:styleLink w:val="TQ-Quadratgrau"/>
    <w:lvl w:ilvl="0">
      <w:start w:val="1"/>
      <w:numFmt w:val="bullet"/>
      <w:pStyle w:val="Aufzhlung1QuadratGrau"/>
      <w:lvlText w:val=""/>
      <w:lvlJc w:val="left"/>
      <w:pPr>
        <w:ind w:left="284" w:hanging="284"/>
      </w:pPr>
      <w:rPr>
        <w:rFonts w:ascii="Wingdings 2" w:hAnsi="Wingdings 2" w:hint="default"/>
        <w:caps w:val="0"/>
        <w:strike w:val="0"/>
        <w:dstrike w:val="0"/>
        <w:vanish w:val="0"/>
        <w:color w:val="8F8F8F"/>
        <w:spacing w:val="0"/>
        <w:w w:val="1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68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552" w:hanging="284"/>
      </w:pPr>
      <w:rPr>
        <w:rFonts w:ascii="Wingdings" w:hAnsi="Wingdings" w:hint="default"/>
      </w:rPr>
    </w:lvl>
  </w:abstractNum>
  <w:abstractNum w:abstractNumId="25" w15:restartNumberingAfterBreak="0">
    <w:nsid w:val="52723194"/>
    <w:multiLevelType w:val="hybridMultilevel"/>
    <w:tmpl w:val="C58E6F5E"/>
    <w:lvl w:ilvl="0" w:tplc="4B940254">
      <w:start w:val="2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779DD"/>
    <w:multiLevelType w:val="hybridMultilevel"/>
    <w:tmpl w:val="C3447A7A"/>
    <w:lvl w:ilvl="0" w:tplc="E3803DFE">
      <w:start w:val="1"/>
      <w:numFmt w:val="bullet"/>
      <w:pStyle w:val="Intro"/>
      <w:lvlText w:val=""/>
      <w:lvlJc w:val="left"/>
      <w:pPr>
        <w:ind w:left="360" w:hanging="360"/>
      </w:pPr>
      <w:rPr>
        <w:rFonts w:ascii="Wingdings" w:hAnsi="Wingdings" w:hint="default"/>
        <w:b w:val="0"/>
        <w:i w:val="0"/>
        <w:color w:val="1D8EC6"/>
        <w:sz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17BD0"/>
    <w:multiLevelType w:val="hybridMultilevel"/>
    <w:tmpl w:val="1A7A435A"/>
    <w:lvl w:ilvl="0" w:tplc="090EADC6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9092C"/>
    <w:multiLevelType w:val="multilevel"/>
    <w:tmpl w:val="1BF610A0"/>
    <w:lvl w:ilvl="0">
      <w:start w:val="1"/>
      <w:numFmt w:val="bullet"/>
      <w:pStyle w:val="Aufzhlung1hervorgehobenBlau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6DA106B7"/>
    <w:multiLevelType w:val="multilevel"/>
    <w:tmpl w:val="86806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BD50065"/>
    <w:multiLevelType w:val="hybridMultilevel"/>
    <w:tmpl w:val="7BA262A0"/>
    <w:lvl w:ilvl="0" w:tplc="35487E8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0"/>
  </w:num>
  <w:num w:numId="16">
    <w:abstractNumId w:val="14"/>
  </w:num>
  <w:num w:numId="17">
    <w:abstractNumId w:val="16"/>
  </w:num>
  <w:num w:numId="18">
    <w:abstractNumId w:val="18"/>
  </w:num>
  <w:num w:numId="19">
    <w:abstractNumId w:val="24"/>
  </w:num>
  <w:num w:numId="20">
    <w:abstractNumId w:val="10"/>
  </w:num>
  <w:num w:numId="21">
    <w:abstractNumId w:val="29"/>
  </w:num>
  <w:num w:numId="22">
    <w:abstractNumId w:val="21"/>
  </w:num>
  <w:num w:numId="23">
    <w:abstractNumId w:val="22"/>
  </w:num>
  <w:num w:numId="24">
    <w:abstractNumId w:val="25"/>
  </w:num>
  <w:num w:numId="25">
    <w:abstractNumId w:val="17"/>
  </w:num>
  <w:num w:numId="26">
    <w:abstractNumId w:val="15"/>
  </w:num>
  <w:num w:numId="27">
    <w:abstractNumId w:val="30"/>
  </w:num>
  <w:num w:numId="28">
    <w:abstractNumId w:val="19"/>
  </w:num>
  <w:num w:numId="29">
    <w:abstractNumId w:val="11"/>
  </w:num>
  <w:num w:numId="30">
    <w:abstractNumId w:val="27"/>
  </w:num>
  <w:num w:numId="31">
    <w:abstractNumId w:val="23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hmeil, Hartmut">
    <w15:presenceInfo w15:providerId="AD" w15:userId="S-1-5-21-602871564-554775387-410060929-212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BD2"/>
    <w:rsid w:val="000018BE"/>
    <w:rsid w:val="00002F81"/>
    <w:rsid w:val="00004FC9"/>
    <w:rsid w:val="0001730A"/>
    <w:rsid w:val="00045D0B"/>
    <w:rsid w:val="00054A17"/>
    <w:rsid w:val="00062715"/>
    <w:rsid w:val="000633A0"/>
    <w:rsid w:val="00064386"/>
    <w:rsid w:val="00073656"/>
    <w:rsid w:val="000762AB"/>
    <w:rsid w:val="00076FFD"/>
    <w:rsid w:val="00093364"/>
    <w:rsid w:val="000A726C"/>
    <w:rsid w:val="000B700D"/>
    <w:rsid w:val="000C5DC9"/>
    <w:rsid w:val="000D3ADD"/>
    <w:rsid w:val="000E79BF"/>
    <w:rsid w:val="000F0AC2"/>
    <w:rsid w:val="000F0F3B"/>
    <w:rsid w:val="0010332D"/>
    <w:rsid w:val="0012354C"/>
    <w:rsid w:val="00127C44"/>
    <w:rsid w:val="0013784D"/>
    <w:rsid w:val="001466EA"/>
    <w:rsid w:val="001547B7"/>
    <w:rsid w:val="00161B44"/>
    <w:rsid w:val="00170F36"/>
    <w:rsid w:val="00177F7E"/>
    <w:rsid w:val="001A1EF1"/>
    <w:rsid w:val="001B03D8"/>
    <w:rsid w:val="001B09F4"/>
    <w:rsid w:val="001B1FCB"/>
    <w:rsid w:val="001B4982"/>
    <w:rsid w:val="001B6879"/>
    <w:rsid w:val="001C068E"/>
    <w:rsid w:val="001D4B4C"/>
    <w:rsid w:val="001E0712"/>
    <w:rsid w:val="001E6451"/>
    <w:rsid w:val="001F3298"/>
    <w:rsid w:val="00227DA0"/>
    <w:rsid w:val="00243922"/>
    <w:rsid w:val="002514BC"/>
    <w:rsid w:val="002575C1"/>
    <w:rsid w:val="00275D72"/>
    <w:rsid w:val="00277BAB"/>
    <w:rsid w:val="00282382"/>
    <w:rsid w:val="00283EAE"/>
    <w:rsid w:val="00285B4D"/>
    <w:rsid w:val="00285C51"/>
    <w:rsid w:val="00293AA6"/>
    <w:rsid w:val="00297703"/>
    <w:rsid w:val="002A0D49"/>
    <w:rsid w:val="002A2455"/>
    <w:rsid w:val="002B62E0"/>
    <w:rsid w:val="002C01C3"/>
    <w:rsid w:val="002C04AB"/>
    <w:rsid w:val="002C2E60"/>
    <w:rsid w:val="002D03FB"/>
    <w:rsid w:val="002D2838"/>
    <w:rsid w:val="002D40FD"/>
    <w:rsid w:val="002F43B7"/>
    <w:rsid w:val="00301B33"/>
    <w:rsid w:val="00302042"/>
    <w:rsid w:val="0030619B"/>
    <w:rsid w:val="0032128E"/>
    <w:rsid w:val="0033321E"/>
    <w:rsid w:val="00355D49"/>
    <w:rsid w:val="00370836"/>
    <w:rsid w:val="00383C79"/>
    <w:rsid w:val="003877C7"/>
    <w:rsid w:val="003924D5"/>
    <w:rsid w:val="0039287C"/>
    <w:rsid w:val="003A1556"/>
    <w:rsid w:val="003B3EBE"/>
    <w:rsid w:val="003E1DB8"/>
    <w:rsid w:val="003E206F"/>
    <w:rsid w:val="003F684E"/>
    <w:rsid w:val="003F73D4"/>
    <w:rsid w:val="0040330A"/>
    <w:rsid w:val="00403B3F"/>
    <w:rsid w:val="004052C8"/>
    <w:rsid w:val="0043177C"/>
    <w:rsid w:val="00434357"/>
    <w:rsid w:val="00434434"/>
    <w:rsid w:val="00435C56"/>
    <w:rsid w:val="0043731A"/>
    <w:rsid w:val="00437E64"/>
    <w:rsid w:val="004454D2"/>
    <w:rsid w:val="0045266B"/>
    <w:rsid w:val="00460A15"/>
    <w:rsid w:val="00463DF3"/>
    <w:rsid w:val="0046416C"/>
    <w:rsid w:val="00465E59"/>
    <w:rsid w:val="0046655C"/>
    <w:rsid w:val="00475B92"/>
    <w:rsid w:val="004827AE"/>
    <w:rsid w:val="0048459B"/>
    <w:rsid w:val="004A04B2"/>
    <w:rsid w:val="004A0FDE"/>
    <w:rsid w:val="004A74E0"/>
    <w:rsid w:val="004A7880"/>
    <w:rsid w:val="004B57AE"/>
    <w:rsid w:val="004B6612"/>
    <w:rsid w:val="004B71F8"/>
    <w:rsid w:val="004C3154"/>
    <w:rsid w:val="004D5353"/>
    <w:rsid w:val="004E3A1F"/>
    <w:rsid w:val="004E7343"/>
    <w:rsid w:val="0051531E"/>
    <w:rsid w:val="00522E78"/>
    <w:rsid w:val="00541164"/>
    <w:rsid w:val="00555A49"/>
    <w:rsid w:val="005622C9"/>
    <w:rsid w:val="00562F13"/>
    <w:rsid w:val="005715DD"/>
    <w:rsid w:val="0057512F"/>
    <w:rsid w:val="0057536A"/>
    <w:rsid w:val="0057662C"/>
    <w:rsid w:val="005812AA"/>
    <w:rsid w:val="00581780"/>
    <w:rsid w:val="00586E6E"/>
    <w:rsid w:val="005A2E90"/>
    <w:rsid w:val="005A38EA"/>
    <w:rsid w:val="005A7942"/>
    <w:rsid w:val="005B2DD8"/>
    <w:rsid w:val="005B7EA5"/>
    <w:rsid w:val="005C3250"/>
    <w:rsid w:val="005C3E87"/>
    <w:rsid w:val="005E0A6E"/>
    <w:rsid w:val="005F7658"/>
    <w:rsid w:val="00612E96"/>
    <w:rsid w:val="00623AD9"/>
    <w:rsid w:val="006251AA"/>
    <w:rsid w:val="00625DC5"/>
    <w:rsid w:val="00627B95"/>
    <w:rsid w:val="00632FA0"/>
    <w:rsid w:val="00636B77"/>
    <w:rsid w:val="00644AAB"/>
    <w:rsid w:val="006578F0"/>
    <w:rsid w:val="00660E59"/>
    <w:rsid w:val="00670409"/>
    <w:rsid w:val="00672833"/>
    <w:rsid w:val="00673024"/>
    <w:rsid w:val="0067329A"/>
    <w:rsid w:val="00681D50"/>
    <w:rsid w:val="006859C9"/>
    <w:rsid w:val="006C4056"/>
    <w:rsid w:val="006C607C"/>
    <w:rsid w:val="006D12B0"/>
    <w:rsid w:val="006E5375"/>
    <w:rsid w:val="006E5821"/>
    <w:rsid w:val="00704E18"/>
    <w:rsid w:val="00714C11"/>
    <w:rsid w:val="00716594"/>
    <w:rsid w:val="007357E8"/>
    <w:rsid w:val="007368D5"/>
    <w:rsid w:val="007403F8"/>
    <w:rsid w:val="00740D2E"/>
    <w:rsid w:val="00744379"/>
    <w:rsid w:val="00750114"/>
    <w:rsid w:val="00750E38"/>
    <w:rsid w:val="0075294E"/>
    <w:rsid w:val="00761A18"/>
    <w:rsid w:val="00764649"/>
    <w:rsid w:val="007675A6"/>
    <w:rsid w:val="00771E20"/>
    <w:rsid w:val="007770FB"/>
    <w:rsid w:val="00780C74"/>
    <w:rsid w:val="00785A5D"/>
    <w:rsid w:val="007C59CF"/>
    <w:rsid w:val="007C6479"/>
    <w:rsid w:val="007C69EB"/>
    <w:rsid w:val="007C6DBA"/>
    <w:rsid w:val="007D74CD"/>
    <w:rsid w:val="007E1410"/>
    <w:rsid w:val="007F7710"/>
    <w:rsid w:val="00800ADC"/>
    <w:rsid w:val="00806CEA"/>
    <w:rsid w:val="0083025B"/>
    <w:rsid w:val="00833D40"/>
    <w:rsid w:val="00840300"/>
    <w:rsid w:val="008419C0"/>
    <w:rsid w:val="00841D17"/>
    <w:rsid w:val="0084624D"/>
    <w:rsid w:val="00864815"/>
    <w:rsid w:val="0087047F"/>
    <w:rsid w:val="008753D5"/>
    <w:rsid w:val="0087566E"/>
    <w:rsid w:val="00876D83"/>
    <w:rsid w:val="0088075E"/>
    <w:rsid w:val="008948BD"/>
    <w:rsid w:val="008B0FFB"/>
    <w:rsid w:val="008C3078"/>
    <w:rsid w:val="008C62DD"/>
    <w:rsid w:val="008C6EEA"/>
    <w:rsid w:val="008D208C"/>
    <w:rsid w:val="008E6320"/>
    <w:rsid w:val="008E7CA0"/>
    <w:rsid w:val="008F1417"/>
    <w:rsid w:val="00917DC9"/>
    <w:rsid w:val="0092056B"/>
    <w:rsid w:val="00920C69"/>
    <w:rsid w:val="00937F13"/>
    <w:rsid w:val="00941DDE"/>
    <w:rsid w:val="00946BBB"/>
    <w:rsid w:val="00952B05"/>
    <w:rsid w:val="0096336D"/>
    <w:rsid w:val="00967FB7"/>
    <w:rsid w:val="00981BA3"/>
    <w:rsid w:val="009837A2"/>
    <w:rsid w:val="009904C4"/>
    <w:rsid w:val="009A38F3"/>
    <w:rsid w:val="009A6BB4"/>
    <w:rsid w:val="009B3ADD"/>
    <w:rsid w:val="009B5571"/>
    <w:rsid w:val="009D29EA"/>
    <w:rsid w:val="009D7761"/>
    <w:rsid w:val="00A03387"/>
    <w:rsid w:val="00A04117"/>
    <w:rsid w:val="00A24330"/>
    <w:rsid w:val="00A25BA6"/>
    <w:rsid w:val="00A312F8"/>
    <w:rsid w:val="00A37B20"/>
    <w:rsid w:val="00A42D6D"/>
    <w:rsid w:val="00A5077C"/>
    <w:rsid w:val="00A52E6F"/>
    <w:rsid w:val="00A73F51"/>
    <w:rsid w:val="00A74CC7"/>
    <w:rsid w:val="00AA2D59"/>
    <w:rsid w:val="00AA4BF1"/>
    <w:rsid w:val="00AB3D45"/>
    <w:rsid w:val="00AB7152"/>
    <w:rsid w:val="00AC1ECC"/>
    <w:rsid w:val="00AC53F2"/>
    <w:rsid w:val="00AC72B1"/>
    <w:rsid w:val="00AD45DE"/>
    <w:rsid w:val="00AD6D38"/>
    <w:rsid w:val="00AE2E7A"/>
    <w:rsid w:val="00AE3B9F"/>
    <w:rsid w:val="00B0018B"/>
    <w:rsid w:val="00B00220"/>
    <w:rsid w:val="00B00D72"/>
    <w:rsid w:val="00B0449E"/>
    <w:rsid w:val="00B10EAF"/>
    <w:rsid w:val="00B1374B"/>
    <w:rsid w:val="00B22BA3"/>
    <w:rsid w:val="00B32449"/>
    <w:rsid w:val="00B34213"/>
    <w:rsid w:val="00B41889"/>
    <w:rsid w:val="00B46645"/>
    <w:rsid w:val="00B607F1"/>
    <w:rsid w:val="00B713F5"/>
    <w:rsid w:val="00B7214E"/>
    <w:rsid w:val="00B92070"/>
    <w:rsid w:val="00B96FC4"/>
    <w:rsid w:val="00BA7366"/>
    <w:rsid w:val="00BB488A"/>
    <w:rsid w:val="00BB7C1F"/>
    <w:rsid w:val="00BC0E86"/>
    <w:rsid w:val="00BC1862"/>
    <w:rsid w:val="00BC3E95"/>
    <w:rsid w:val="00BC7FE5"/>
    <w:rsid w:val="00BD7D87"/>
    <w:rsid w:val="00BF6B18"/>
    <w:rsid w:val="00BF701C"/>
    <w:rsid w:val="00C02475"/>
    <w:rsid w:val="00C1361B"/>
    <w:rsid w:val="00C207F7"/>
    <w:rsid w:val="00C2305E"/>
    <w:rsid w:val="00C25CD8"/>
    <w:rsid w:val="00C3740E"/>
    <w:rsid w:val="00C45002"/>
    <w:rsid w:val="00C65BD2"/>
    <w:rsid w:val="00C70E6F"/>
    <w:rsid w:val="00C73B73"/>
    <w:rsid w:val="00C813E8"/>
    <w:rsid w:val="00C95ABB"/>
    <w:rsid w:val="00C96027"/>
    <w:rsid w:val="00CA73F2"/>
    <w:rsid w:val="00CB32C9"/>
    <w:rsid w:val="00CE6A84"/>
    <w:rsid w:val="00D0588A"/>
    <w:rsid w:val="00D06265"/>
    <w:rsid w:val="00D11EEE"/>
    <w:rsid w:val="00D12BDD"/>
    <w:rsid w:val="00D15F8B"/>
    <w:rsid w:val="00D213AF"/>
    <w:rsid w:val="00D24386"/>
    <w:rsid w:val="00D4157B"/>
    <w:rsid w:val="00D46F5A"/>
    <w:rsid w:val="00D471AF"/>
    <w:rsid w:val="00D64136"/>
    <w:rsid w:val="00D8046B"/>
    <w:rsid w:val="00D80A44"/>
    <w:rsid w:val="00D83FF4"/>
    <w:rsid w:val="00DC4870"/>
    <w:rsid w:val="00DE4BEF"/>
    <w:rsid w:val="00DE5845"/>
    <w:rsid w:val="00E13C0E"/>
    <w:rsid w:val="00E13F6D"/>
    <w:rsid w:val="00E15AF3"/>
    <w:rsid w:val="00E20816"/>
    <w:rsid w:val="00E20DD2"/>
    <w:rsid w:val="00E252FA"/>
    <w:rsid w:val="00E308DC"/>
    <w:rsid w:val="00E36371"/>
    <w:rsid w:val="00E4726A"/>
    <w:rsid w:val="00E62D08"/>
    <w:rsid w:val="00E66BB8"/>
    <w:rsid w:val="00E70155"/>
    <w:rsid w:val="00E82B39"/>
    <w:rsid w:val="00EA6C29"/>
    <w:rsid w:val="00EB1781"/>
    <w:rsid w:val="00EB2319"/>
    <w:rsid w:val="00EC3A5C"/>
    <w:rsid w:val="00EC52C6"/>
    <w:rsid w:val="00EE4854"/>
    <w:rsid w:val="00EE4ACB"/>
    <w:rsid w:val="00EF46C9"/>
    <w:rsid w:val="00EF60FE"/>
    <w:rsid w:val="00F20A5D"/>
    <w:rsid w:val="00F2362D"/>
    <w:rsid w:val="00F37FB4"/>
    <w:rsid w:val="00F419BA"/>
    <w:rsid w:val="00F47347"/>
    <w:rsid w:val="00F569D0"/>
    <w:rsid w:val="00F667C1"/>
    <w:rsid w:val="00F677BC"/>
    <w:rsid w:val="00F731AA"/>
    <w:rsid w:val="00F7496F"/>
    <w:rsid w:val="00F82699"/>
    <w:rsid w:val="00F85455"/>
    <w:rsid w:val="00F8588E"/>
    <w:rsid w:val="00F877B4"/>
    <w:rsid w:val="00F92C72"/>
    <w:rsid w:val="00FA3BD9"/>
    <w:rsid w:val="00FB4FAB"/>
    <w:rsid w:val="00FC0F8F"/>
    <w:rsid w:val="00FC6571"/>
    <w:rsid w:val="00FD3397"/>
    <w:rsid w:val="00FE6D44"/>
    <w:rsid w:val="00F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2CB1AFFA-1A8D-4F72-8A33-29C0B089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3364"/>
    <w:rPr>
      <w:sz w:val="22"/>
    </w:rPr>
  </w:style>
  <w:style w:type="paragraph" w:styleId="berschrift1">
    <w:name w:val="heading 1"/>
    <w:basedOn w:val="Standard"/>
    <w:next w:val="Absatz1"/>
    <w:uiPriority w:val="1"/>
    <w:qFormat/>
    <w:rsid w:val="00093364"/>
    <w:pPr>
      <w:keepNext/>
      <w:numPr>
        <w:numId w:val="20"/>
      </w:numPr>
      <w:spacing w:before="120" w:after="120"/>
      <w:outlineLvl w:val="0"/>
    </w:pPr>
    <w:rPr>
      <w:rFonts w:asciiTheme="majorHAnsi" w:hAnsiTheme="majorHAnsi"/>
      <w:b/>
      <w:kern w:val="28"/>
    </w:rPr>
  </w:style>
  <w:style w:type="paragraph" w:styleId="berschrift2">
    <w:name w:val="heading 2"/>
    <w:basedOn w:val="Standard"/>
    <w:next w:val="Absatz1"/>
    <w:uiPriority w:val="1"/>
    <w:qFormat/>
    <w:rsid w:val="00093364"/>
    <w:pPr>
      <w:keepNext/>
      <w:numPr>
        <w:ilvl w:val="1"/>
        <w:numId w:val="20"/>
      </w:numPr>
      <w:spacing w:before="120" w:after="120"/>
      <w:outlineLvl w:val="1"/>
    </w:pPr>
    <w:rPr>
      <w:rFonts w:asciiTheme="majorHAnsi" w:hAnsiTheme="majorHAnsi"/>
      <w:b/>
    </w:rPr>
  </w:style>
  <w:style w:type="paragraph" w:styleId="berschrift3">
    <w:name w:val="heading 3"/>
    <w:basedOn w:val="Standard"/>
    <w:next w:val="Absatz1"/>
    <w:uiPriority w:val="1"/>
    <w:qFormat/>
    <w:rsid w:val="00093364"/>
    <w:pPr>
      <w:keepNext/>
      <w:numPr>
        <w:ilvl w:val="2"/>
        <w:numId w:val="20"/>
      </w:numPr>
      <w:spacing w:before="120" w:after="120"/>
      <w:outlineLvl w:val="2"/>
    </w:pPr>
    <w:rPr>
      <w:rFonts w:asciiTheme="majorHAnsi" w:hAnsiTheme="majorHAnsi"/>
      <w:b/>
    </w:rPr>
  </w:style>
  <w:style w:type="paragraph" w:styleId="berschrift4">
    <w:name w:val="heading 4"/>
    <w:basedOn w:val="Standard"/>
    <w:next w:val="Absatz1"/>
    <w:uiPriority w:val="1"/>
    <w:rsid w:val="00093364"/>
    <w:pPr>
      <w:keepNext/>
      <w:numPr>
        <w:ilvl w:val="3"/>
        <w:numId w:val="20"/>
      </w:numPr>
      <w:spacing w:before="120" w:after="120"/>
      <w:outlineLvl w:val="3"/>
    </w:pPr>
    <w:rPr>
      <w:rFonts w:asciiTheme="majorHAnsi" w:hAnsiTheme="majorHAnsi"/>
      <w:b/>
    </w:rPr>
  </w:style>
  <w:style w:type="paragraph" w:styleId="berschrift5">
    <w:name w:val="heading 5"/>
    <w:basedOn w:val="Standard"/>
    <w:next w:val="Absatz1"/>
    <w:uiPriority w:val="1"/>
    <w:rsid w:val="00093364"/>
    <w:pPr>
      <w:numPr>
        <w:ilvl w:val="4"/>
        <w:numId w:val="20"/>
      </w:numPr>
      <w:spacing w:before="120" w:after="120"/>
      <w:outlineLvl w:val="4"/>
    </w:pPr>
    <w:rPr>
      <w:rFonts w:asciiTheme="majorHAnsi" w:hAnsiTheme="majorHAnsi"/>
      <w:b/>
    </w:rPr>
  </w:style>
  <w:style w:type="paragraph" w:styleId="berschrift6">
    <w:name w:val="heading 6"/>
    <w:basedOn w:val="Standard"/>
    <w:next w:val="Absatz1"/>
    <w:uiPriority w:val="1"/>
    <w:rsid w:val="00093364"/>
    <w:pPr>
      <w:numPr>
        <w:ilvl w:val="5"/>
        <w:numId w:val="20"/>
      </w:numPr>
      <w:spacing w:before="120" w:after="120"/>
      <w:outlineLvl w:val="5"/>
    </w:pPr>
    <w:rPr>
      <w:rFonts w:asciiTheme="majorHAnsi" w:hAnsiTheme="majorHAnsi"/>
      <w:b/>
    </w:rPr>
  </w:style>
  <w:style w:type="paragraph" w:styleId="berschrift7">
    <w:name w:val="heading 7"/>
    <w:basedOn w:val="Standard"/>
    <w:next w:val="Absatz1"/>
    <w:uiPriority w:val="1"/>
    <w:rsid w:val="00093364"/>
    <w:pPr>
      <w:numPr>
        <w:ilvl w:val="6"/>
        <w:numId w:val="20"/>
      </w:numPr>
      <w:spacing w:before="120" w:after="120"/>
      <w:outlineLvl w:val="6"/>
    </w:pPr>
    <w:rPr>
      <w:rFonts w:asciiTheme="majorHAnsi" w:hAnsiTheme="majorHAnsi"/>
      <w:b/>
    </w:rPr>
  </w:style>
  <w:style w:type="paragraph" w:styleId="berschrift8">
    <w:name w:val="heading 8"/>
    <w:basedOn w:val="Standard"/>
    <w:next w:val="Absatz1"/>
    <w:uiPriority w:val="1"/>
    <w:rsid w:val="00093364"/>
    <w:pPr>
      <w:numPr>
        <w:ilvl w:val="7"/>
        <w:numId w:val="20"/>
      </w:numPr>
      <w:spacing w:before="120" w:after="120"/>
      <w:outlineLvl w:val="7"/>
    </w:pPr>
    <w:rPr>
      <w:rFonts w:asciiTheme="majorHAnsi" w:hAnsiTheme="majorHAnsi"/>
      <w:b/>
    </w:rPr>
  </w:style>
  <w:style w:type="paragraph" w:styleId="berschrift9">
    <w:name w:val="heading 9"/>
    <w:basedOn w:val="Standard"/>
    <w:next w:val="Absatz1"/>
    <w:uiPriority w:val="1"/>
    <w:rsid w:val="00093364"/>
    <w:pPr>
      <w:numPr>
        <w:ilvl w:val="8"/>
        <w:numId w:val="20"/>
      </w:numPr>
      <w:spacing w:before="120" w:after="120"/>
      <w:outlineLvl w:val="8"/>
    </w:pPr>
    <w:rPr>
      <w:rFonts w:asciiTheme="majorHAnsi" w:hAnsiTheme="majorHAns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ai">
    <w:name w:val="Outline List 1"/>
    <w:basedOn w:val="KeineListe"/>
    <w:uiPriority w:val="99"/>
    <w:semiHidden/>
    <w:unhideWhenUsed/>
    <w:rsid w:val="00093364"/>
    <w:pPr>
      <w:numPr>
        <w:numId w:val="1"/>
      </w:numPr>
    </w:pPr>
  </w:style>
  <w:style w:type="paragraph" w:customStyle="1" w:styleId="Abbildung">
    <w:name w:val="Abbildung"/>
    <w:basedOn w:val="Standard"/>
    <w:next w:val="Beschriftung"/>
    <w:uiPriority w:val="3"/>
    <w:rsid w:val="00093364"/>
    <w:pPr>
      <w:spacing w:after="60"/>
    </w:pPr>
  </w:style>
  <w:style w:type="paragraph" w:styleId="Beschriftung">
    <w:name w:val="caption"/>
    <w:basedOn w:val="Standard"/>
    <w:next w:val="Absatz1"/>
    <w:uiPriority w:val="2"/>
    <w:rsid w:val="00093364"/>
    <w:pPr>
      <w:spacing w:after="60"/>
    </w:pPr>
    <w:rPr>
      <w:sz w:val="18"/>
    </w:rPr>
  </w:style>
  <w:style w:type="paragraph" w:customStyle="1" w:styleId="Absatz1">
    <w:name w:val="Absatz 1"/>
    <w:basedOn w:val="Standard"/>
    <w:qFormat/>
    <w:rsid w:val="00093364"/>
    <w:pPr>
      <w:spacing w:before="120" w:after="120"/>
    </w:pPr>
  </w:style>
  <w:style w:type="paragraph" w:customStyle="1" w:styleId="Absatz1-">
    <w:name w:val="Absatz 1-"/>
    <w:basedOn w:val="Standard"/>
    <w:semiHidden/>
    <w:rsid w:val="00093364"/>
    <w:pPr>
      <w:spacing w:before="40" w:after="40"/>
    </w:pPr>
    <w:rPr>
      <w:sz w:val="20"/>
    </w:rPr>
  </w:style>
  <w:style w:type="paragraph" w:customStyle="1" w:styleId="AbsatzhervorgehobenBlau">
    <w:name w:val="Absatz hervorgehoben Blau"/>
    <w:basedOn w:val="Absatz1"/>
    <w:next w:val="Absatz1"/>
    <w:uiPriority w:val="2"/>
    <w:rsid w:val="00093364"/>
    <w:pPr>
      <w:shd w:val="clear" w:color="auto" w:fill="D6E3F6" w:themeFill="accent6"/>
    </w:pPr>
  </w:style>
  <w:style w:type="paragraph" w:customStyle="1" w:styleId="AbsatzhervorgehobenGrau">
    <w:name w:val="Absatz hervorgehoben Grau"/>
    <w:basedOn w:val="Absatz1"/>
    <w:next w:val="Absatz1"/>
    <w:uiPriority w:val="2"/>
    <w:rsid w:val="00093364"/>
    <w:pPr>
      <w:shd w:val="clear" w:color="auto" w:fill="F2F2F2" w:themeFill="background1" w:themeFillShade="F2"/>
    </w:pPr>
  </w:style>
  <w:style w:type="paragraph" w:customStyle="1" w:styleId="AbsatzhervorgehobenLinieBlau">
    <w:name w:val="Absatz hervorgehoben Linie Blau"/>
    <w:basedOn w:val="Absatz1"/>
    <w:next w:val="Absatz1"/>
    <w:uiPriority w:val="2"/>
    <w:rsid w:val="00093364"/>
    <w:pPr>
      <w:pBdr>
        <w:top w:val="single" w:sz="4" w:space="6" w:color="1D8EC6" w:themeColor="text2"/>
        <w:bottom w:val="single" w:sz="4" w:space="6" w:color="1D8EC6" w:themeColor="text2"/>
      </w:pBdr>
    </w:pPr>
  </w:style>
  <w:style w:type="paragraph" w:customStyle="1" w:styleId="AbsatzhervorgehobenLinienGrau">
    <w:name w:val="Absatz hervorgehoben Linien Grau"/>
    <w:basedOn w:val="AbsatzhervorgehobenLinieBlau"/>
    <w:next w:val="Absatz1"/>
    <w:uiPriority w:val="2"/>
    <w:rsid w:val="00093364"/>
    <w:pPr>
      <w:pBdr>
        <w:top w:val="single" w:sz="4" w:space="6" w:color="B5B5B5" w:themeColor="background2" w:themeShade="BF"/>
        <w:bottom w:val="single" w:sz="4" w:space="6" w:color="B5B5B5" w:themeColor="background2" w:themeShade="BF"/>
      </w:pBdr>
    </w:pPr>
  </w:style>
  <w:style w:type="paragraph" w:customStyle="1" w:styleId="Aufzhlung1">
    <w:name w:val="Aufzählung 1"/>
    <w:basedOn w:val="Standard"/>
    <w:uiPriority w:val="1"/>
    <w:qFormat/>
    <w:rsid w:val="00093364"/>
    <w:pPr>
      <w:numPr>
        <w:numId w:val="17"/>
      </w:numPr>
      <w:tabs>
        <w:tab w:val="left" w:pos="284"/>
      </w:tabs>
      <w:spacing w:before="60" w:after="60"/>
    </w:pPr>
  </w:style>
  <w:style w:type="paragraph" w:customStyle="1" w:styleId="Aufzhlung1-">
    <w:name w:val="Aufzählung 1-"/>
    <w:basedOn w:val="Standard"/>
    <w:semiHidden/>
    <w:rsid w:val="00093364"/>
    <w:pPr>
      <w:numPr>
        <w:numId w:val="16"/>
      </w:numPr>
      <w:tabs>
        <w:tab w:val="left" w:pos="142"/>
      </w:tabs>
    </w:pPr>
    <w:rPr>
      <w:sz w:val="20"/>
    </w:rPr>
  </w:style>
  <w:style w:type="paragraph" w:customStyle="1" w:styleId="Aufzhlung1hervorgehobenBlau">
    <w:name w:val="Aufzählung 1 hervorgehoben Blau"/>
    <w:basedOn w:val="Aufzhlung1"/>
    <w:uiPriority w:val="2"/>
    <w:rsid w:val="00093364"/>
    <w:pPr>
      <w:numPr>
        <w:numId w:val="2"/>
      </w:numPr>
      <w:shd w:val="clear" w:color="auto" w:fill="D6E3F6" w:themeFill="accent6"/>
    </w:pPr>
  </w:style>
  <w:style w:type="paragraph" w:customStyle="1" w:styleId="Aufzhlung1hervorgehobenGrau">
    <w:name w:val="Aufzählung 1 hervorgehoben Grau"/>
    <w:basedOn w:val="Aufzhlung1"/>
    <w:uiPriority w:val="2"/>
    <w:rsid w:val="00093364"/>
    <w:pPr>
      <w:numPr>
        <w:numId w:val="3"/>
      </w:numPr>
      <w:shd w:val="clear" w:color="auto" w:fill="F2F2F2" w:themeFill="background1" w:themeFillShade="F2"/>
    </w:pPr>
  </w:style>
  <w:style w:type="paragraph" w:customStyle="1" w:styleId="Aufzhlung1QuadratBlau">
    <w:name w:val="Aufzählung 1 Quadrat Blau"/>
    <w:basedOn w:val="Absatz1"/>
    <w:uiPriority w:val="1"/>
    <w:qFormat/>
    <w:rsid w:val="00093364"/>
    <w:pPr>
      <w:numPr>
        <w:numId w:val="18"/>
      </w:numPr>
      <w:tabs>
        <w:tab w:val="left" w:pos="284"/>
      </w:tabs>
      <w:spacing w:before="60" w:after="60"/>
    </w:pPr>
  </w:style>
  <w:style w:type="paragraph" w:customStyle="1" w:styleId="Aufzhlung1QuadratGrau">
    <w:name w:val="Aufzählung 1 Quadrat Grau"/>
    <w:basedOn w:val="Absatz1"/>
    <w:uiPriority w:val="1"/>
    <w:qFormat/>
    <w:rsid w:val="00093364"/>
    <w:pPr>
      <w:numPr>
        <w:numId w:val="19"/>
      </w:numPr>
      <w:tabs>
        <w:tab w:val="left" w:pos="284"/>
      </w:tabs>
      <w:spacing w:before="60" w:after="60"/>
    </w:pPr>
  </w:style>
  <w:style w:type="paragraph" w:customStyle="1" w:styleId="Aufzhlung2">
    <w:name w:val="Aufzählung 2"/>
    <w:basedOn w:val="Aufzhlung1"/>
    <w:uiPriority w:val="1"/>
    <w:rsid w:val="00093364"/>
    <w:pPr>
      <w:numPr>
        <w:ilvl w:val="1"/>
      </w:numPr>
      <w:tabs>
        <w:tab w:val="clear" w:pos="284"/>
        <w:tab w:val="left" w:pos="567"/>
      </w:tabs>
    </w:pPr>
    <w:rPr>
      <w:lang w:val="en-GB"/>
    </w:rPr>
  </w:style>
  <w:style w:type="paragraph" w:customStyle="1" w:styleId="Aufzhlung3">
    <w:name w:val="Aufzählung 3"/>
    <w:basedOn w:val="Aufzhlung2"/>
    <w:uiPriority w:val="1"/>
    <w:rsid w:val="00093364"/>
    <w:pPr>
      <w:numPr>
        <w:ilvl w:val="2"/>
      </w:numPr>
      <w:tabs>
        <w:tab w:val="clear" w:pos="567"/>
        <w:tab w:val="left" w:pos="851"/>
      </w:tabs>
    </w:pPr>
  </w:style>
  <w:style w:type="paragraph" w:styleId="Aufzhlungszeichen">
    <w:name w:val="List Bullet"/>
    <w:basedOn w:val="Standard"/>
    <w:uiPriority w:val="99"/>
    <w:semiHidden/>
    <w:unhideWhenUsed/>
    <w:rsid w:val="00093364"/>
    <w:pPr>
      <w:numPr>
        <w:numId w:val="4"/>
      </w:numPr>
      <w:tabs>
        <w:tab w:val="left" w:pos="284"/>
      </w:tabs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093364"/>
    <w:pPr>
      <w:numPr>
        <w:numId w:val="5"/>
      </w:numPr>
      <w:tabs>
        <w:tab w:val="left" w:pos="567"/>
      </w:tabs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093364"/>
    <w:pPr>
      <w:numPr>
        <w:numId w:val="6"/>
      </w:numPr>
      <w:tabs>
        <w:tab w:val="left" w:pos="851"/>
      </w:tabs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093364"/>
    <w:pPr>
      <w:numPr>
        <w:numId w:val="7"/>
      </w:numPr>
      <w:tabs>
        <w:tab w:val="left" w:pos="1134"/>
      </w:tabs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093364"/>
    <w:pPr>
      <w:numPr>
        <w:numId w:val="8"/>
      </w:numPr>
      <w:tabs>
        <w:tab w:val="left" w:pos="1418"/>
      </w:tabs>
      <w:contextualSpacing/>
    </w:pPr>
  </w:style>
  <w:style w:type="character" w:styleId="BesuchterHyperlink">
    <w:name w:val="FollowedHyperlink"/>
    <w:basedOn w:val="Absatz-Standardschriftart"/>
    <w:semiHidden/>
    <w:rsid w:val="00093364"/>
    <w:rPr>
      <w:rFonts w:asciiTheme="minorHAnsi" w:hAnsiTheme="minorHAnsi"/>
      <w:color w:val="8F8F8F"/>
      <w:u w:val="none"/>
    </w:rPr>
  </w:style>
  <w:style w:type="character" w:styleId="Buchtitel">
    <w:name w:val="Book Title"/>
    <w:basedOn w:val="Absatz-Standardschriftart"/>
    <w:uiPriority w:val="33"/>
    <w:semiHidden/>
    <w:rsid w:val="00093364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93364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93364"/>
    <w:rPr>
      <w:rFonts w:cs="Tahoma"/>
      <w:sz w:val="16"/>
      <w:szCs w:val="16"/>
    </w:rPr>
  </w:style>
  <w:style w:type="table" w:styleId="DunkleListe">
    <w:name w:val="Dark List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A7C5E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619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92C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821114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080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10C0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1D8EC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66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A9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E2D17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C7B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3B92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81830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410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610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D6E3F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64B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A1E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</w:style>
  <w:style w:type="table" w:styleId="FarbigeListe">
    <w:name w:val="Colorful List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6F9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shd w:val="clear" w:color="auto" w:fill="EDF3F9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BDFD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shd w:val="clear" w:color="auto" w:fill="F6BEBF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E6F4F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BE3C" w:themeFill="accent4" w:themeFillShade="CC"/>
      </w:tcPr>
    </w:tblStylePr>
    <w:tblStylePr w:type="lastRow">
      <w:rPr>
        <w:b/>
        <w:bCs/>
        <w:color w:val="D6BE3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shd w:val="clear" w:color="auto" w:fill="CDE9F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CFAF1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7719E" w:themeFill="accent3" w:themeFillShade="CC"/>
      </w:tcPr>
    </w:tblStylePr>
    <w:tblStylePr w:type="lastRow">
      <w:rPr>
        <w:b/>
        <w:bCs/>
        <w:color w:val="17719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shd w:val="clear" w:color="auto" w:fill="F9F5E3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CFCD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AAFE5" w:themeFill="accent6" w:themeFillShade="CC"/>
      </w:tcPr>
    </w:tblStylePr>
    <w:tblStylePr w:type="lastRow">
      <w:rPr>
        <w:b/>
        <w:bCs/>
        <w:color w:val="8AAFE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shd w:val="clear" w:color="auto" w:fill="F9FAB9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AFCF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807" w:themeFill="accent5" w:themeFillShade="CC"/>
      </w:tcPr>
    </w:tblStylePr>
    <w:tblStylePr w:type="lastRow">
      <w:rPr>
        <w:b/>
        <w:bCs/>
        <w:color w:val="66680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shd w:val="clear" w:color="auto" w:fill="F6F9FD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A7C5E4" w:themeColor="accent1"/>
        <w:bottom w:val="single" w:sz="4" w:space="0" w:color="A7C5E4" w:themeColor="accent1"/>
        <w:right w:val="single" w:sz="4" w:space="0" w:color="A7C5E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75B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75B5" w:themeColor="accent1" w:themeShade="99"/>
          <w:insideV w:val="nil"/>
        </w:tcBorders>
        <w:shd w:val="clear" w:color="auto" w:fill="3775B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75B5" w:themeFill="accent1" w:themeFillShade="99"/>
      </w:tcPr>
    </w:tblStylePr>
    <w:tblStylePr w:type="band1Vert">
      <w:tblPr/>
      <w:tcPr>
        <w:shd w:val="clear" w:color="auto" w:fill="DBE7F4" w:themeFill="accent1" w:themeFillTint="66"/>
      </w:tcPr>
    </w:tblStylePr>
    <w:tblStylePr w:type="band1Horz">
      <w:tblPr/>
      <w:tcPr>
        <w:shd w:val="clear" w:color="auto" w:fill="D3E2F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821114" w:themeColor="accent2"/>
        <w:bottom w:val="single" w:sz="4" w:space="0" w:color="821114" w:themeColor="accent2"/>
        <w:right w:val="single" w:sz="4" w:space="0" w:color="821114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0A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0A0B" w:themeColor="accent2" w:themeShade="99"/>
          <w:insideV w:val="nil"/>
        </w:tcBorders>
        <w:shd w:val="clear" w:color="auto" w:fill="4D0A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0A0B" w:themeFill="accent2" w:themeFillShade="99"/>
      </w:tcPr>
    </w:tblStylePr>
    <w:tblStylePr w:type="band1Vert">
      <w:tblPr/>
      <w:tcPr>
        <w:shd w:val="clear" w:color="auto" w:fill="EE7E80" w:themeFill="accent2" w:themeFillTint="66"/>
      </w:tcPr>
    </w:tblStylePr>
    <w:tblStylePr w:type="band1Horz">
      <w:tblPr/>
      <w:tcPr>
        <w:shd w:val="clear" w:color="auto" w:fill="EA5E6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E2D175" w:themeColor="accent4"/>
        <w:left w:val="single" w:sz="4" w:space="0" w:color="1D8EC6" w:themeColor="accent3"/>
        <w:bottom w:val="single" w:sz="4" w:space="0" w:color="1D8EC6" w:themeColor="accent3"/>
        <w:right w:val="single" w:sz="4" w:space="0" w:color="1D8EC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4F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D17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547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5476" w:themeColor="accent3" w:themeShade="99"/>
          <w:insideV w:val="nil"/>
        </w:tcBorders>
        <w:shd w:val="clear" w:color="auto" w:fill="11547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5476" w:themeFill="accent3" w:themeFillShade="99"/>
      </w:tcPr>
    </w:tblStylePr>
    <w:tblStylePr w:type="band1Vert">
      <w:tblPr/>
      <w:tcPr>
        <w:shd w:val="clear" w:color="auto" w:fill="9CD4F0" w:themeFill="accent3" w:themeFillTint="66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1D8EC6" w:themeColor="accent3"/>
        <w:left w:val="single" w:sz="4" w:space="0" w:color="E2D175" w:themeColor="accent4"/>
        <w:bottom w:val="single" w:sz="4" w:space="0" w:color="E2D175" w:themeColor="accent4"/>
        <w:right w:val="single" w:sz="4" w:space="0" w:color="E2D17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AF1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D8EC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994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99423" w:themeColor="accent4" w:themeShade="99"/>
          <w:insideV w:val="nil"/>
        </w:tcBorders>
        <w:shd w:val="clear" w:color="auto" w:fill="A994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9423" w:themeFill="accent4" w:themeFillShade="99"/>
      </w:tcPr>
    </w:tblStylePr>
    <w:tblStylePr w:type="band1Vert">
      <w:tblPr/>
      <w:tcPr>
        <w:shd w:val="clear" w:color="auto" w:fill="F3ECC7" w:themeFill="accent4" w:themeFillTint="66"/>
      </w:tcPr>
    </w:tblStylePr>
    <w:tblStylePr w:type="band1Horz">
      <w:tblPr/>
      <w:tcPr>
        <w:shd w:val="clear" w:color="auto" w:fill="F0E8B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D6E3F6" w:themeColor="accent6"/>
        <w:left w:val="single" w:sz="4" w:space="0" w:color="818309" w:themeColor="accent5"/>
        <w:bottom w:val="single" w:sz="4" w:space="0" w:color="818309" w:themeColor="accent5"/>
        <w:right w:val="single" w:sz="4" w:space="0" w:color="81830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CD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6E3F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4E0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4E05" w:themeColor="accent5" w:themeShade="99"/>
          <w:insideV w:val="nil"/>
        </w:tcBorders>
        <w:shd w:val="clear" w:color="auto" w:fill="4D4E0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E05" w:themeFill="accent5" w:themeFillShade="99"/>
      </w:tcPr>
    </w:tblStylePr>
    <w:tblStylePr w:type="band1Vert">
      <w:tblPr/>
      <w:tcPr>
        <w:shd w:val="clear" w:color="auto" w:fill="F2F574" w:themeFill="accent5" w:themeFillTint="66"/>
      </w:tcPr>
    </w:tblStylePr>
    <w:tblStylePr w:type="band1Horz">
      <w:tblPr/>
      <w:tcPr>
        <w:shd w:val="clear" w:color="auto" w:fill="F0F35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18309" w:themeColor="accent5"/>
        <w:left w:val="single" w:sz="4" w:space="0" w:color="D6E3F6" w:themeColor="accent6"/>
        <w:bottom w:val="single" w:sz="4" w:space="0" w:color="D6E3F6" w:themeColor="accent6"/>
        <w:right w:val="single" w:sz="4" w:space="0" w:color="D6E3F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CF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1830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7BD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7BD5" w:themeColor="accent6" w:themeShade="99"/>
          <w:insideV w:val="nil"/>
        </w:tcBorders>
        <w:shd w:val="clear" w:color="auto" w:fill="3F7BD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7BD5" w:themeFill="accent6" w:themeFillShade="99"/>
      </w:tcPr>
    </w:tblStylePr>
    <w:tblStylePr w:type="band1Vert">
      <w:tblPr/>
      <w:tcPr>
        <w:shd w:val="clear" w:color="auto" w:fill="EEF3FB" w:themeFill="accent6" w:themeFillTint="66"/>
      </w:tcPr>
    </w:tblStylePr>
    <w:tblStylePr w:type="band1Horz">
      <w:tblPr/>
      <w:tcPr>
        <w:shd w:val="clear" w:color="auto" w:fill="EAF0F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3F9" w:themeFill="accent1" w:themeFillTint="33"/>
    </w:tcPr>
    <w:tblStylePr w:type="firstRow">
      <w:rPr>
        <w:b/>
        <w:bCs/>
      </w:rPr>
      <w:tblPr/>
      <w:tcPr>
        <w:shd w:val="clear" w:color="auto" w:fill="DBE7F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7F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B92C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B92CC" w:themeFill="accent1" w:themeFillShade="BF"/>
      </w:tc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shd w:val="clear" w:color="auto" w:fill="D3E2F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BEBF" w:themeFill="accent2" w:themeFillTint="33"/>
    </w:tcPr>
    <w:tblStylePr w:type="firstRow">
      <w:rPr>
        <w:b/>
        <w:bCs/>
      </w:rPr>
      <w:tblPr/>
      <w:tcPr>
        <w:shd w:val="clear" w:color="auto" w:fill="EE7E8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7E8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10C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10C0E" w:themeFill="accent2" w:themeFillShade="BF"/>
      </w:tc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shd w:val="clear" w:color="auto" w:fill="EA5E62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DE9F7" w:themeFill="accent3" w:themeFillTint="33"/>
    </w:tcPr>
    <w:tblStylePr w:type="firstRow">
      <w:rPr>
        <w:b/>
        <w:bCs/>
      </w:rPr>
      <w:tblPr/>
      <w:tcPr>
        <w:shd w:val="clear" w:color="auto" w:fill="9CD4F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CD4F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56A9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56A94" w:themeFill="accent3" w:themeFillShade="BF"/>
      </w:tc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5E3" w:themeFill="accent4" w:themeFillTint="33"/>
    </w:tcPr>
    <w:tblStylePr w:type="firstRow">
      <w:rPr>
        <w:b/>
        <w:bCs/>
      </w:rPr>
      <w:tblPr/>
      <w:tcPr>
        <w:shd w:val="clear" w:color="auto" w:fill="F3ECC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ECC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3B92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3B92D" w:themeFill="accent4" w:themeFillShade="BF"/>
      </w:tc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shd w:val="clear" w:color="auto" w:fill="F0E8BA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AB9" w:themeFill="accent5" w:themeFillTint="33"/>
    </w:tcPr>
    <w:tblStylePr w:type="firstRow">
      <w:rPr>
        <w:b/>
        <w:bCs/>
      </w:rPr>
      <w:tblPr/>
      <w:tcPr>
        <w:shd w:val="clear" w:color="auto" w:fill="F2F57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F57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0610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06106" w:themeFill="accent5" w:themeFillShade="BF"/>
      </w:tc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shd w:val="clear" w:color="auto" w:fill="F0F35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9FD" w:themeFill="accent6" w:themeFillTint="33"/>
    </w:tcPr>
    <w:tblStylePr w:type="firstRow">
      <w:rPr>
        <w:b/>
        <w:bCs/>
      </w:rPr>
      <w:tblPr/>
      <w:tcPr>
        <w:shd w:val="clear" w:color="auto" w:fill="EEF3F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F3F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A1E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A1E1" w:themeFill="accent6" w:themeFillShade="BF"/>
      </w:tc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shd w:val="clear" w:color="auto" w:fill="EAF0FA" w:themeFill="accent6" w:themeFillTint="7F"/>
      </w:tcPr>
    </w:tblStylePr>
  </w:style>
  <w:style w:type="character" w:styleId="Fett">
    <w:name w:val="Strong"/>
    <w:basedOn w:val="Absatz-Standardschriftart"/>
    <w:uiPriority w:val="22"/>
    <w:semiHidden/>
    <w:qFormat/>
    <w:rsid w:val="00093364"/>
    <w:rPr>
      <w:b/>
      <w:bCs/>
    </w:rPr>
  </w:style>
  <w:style w:type="paragraph" w:styleId="Funotentext">
    <w:name w:val="footnote text"/>
    <w:basedOn w:val="Standard"/>
    <w:link w:val="FunotentextZchn"/>
    <w:semiHidden/>
    <w:rsid w:val="00093364"/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093364"/>
    <w:rPr>
      <w:sz w:val="16"/>
    </w:rPr>
  </w:style>
  <w:style w:type="character" w:styleId="Funotenzeichen">
    <w:name w:val="footnote reference"/>
    <w:basedOn w:val="Absatz-Standardschriftart"/>
    <w:semiHidden/>
    <w:rsid w:val="00093364"/>
    <w:rPr>
      <w:rFonts w:asciiTheme="minorHAnsi" w:hAnsiTheme="minorHAnsi"/>
      <w:b/>
      <w:vertAlign w:val="superscript"/>
    </w:rPr>
  </w:style>
  <w:style w:type="paragraph" w:customStyle="1" w:styleId="Futext">
    <w:name w:val="Fußtext"/>
    <w:basedOn w:val="Standard"/>
    <w:uiPriority w:val="2"/>
    <w:rsid w:val="00093364"/>
    <w:rPr>
      <w:sz w:val="16"/>
    </w:rPr>
  </w:style>
  <w:style w:type="paragraph" w:styleId="Fuzeile">
    <w:name w:val="footer"/>
    <w:basedOn w:val="Standard"/>
    <w:link w:val="FuzeileZchn"/>
    <w:uiPriority w:val="99"/>
    <w:rsid w:val="00093364"/>
    <w:pPr>
      <w:tabs>
        <w:tab w:val="center" w:pos="5103"/>
      </w:tabs>
      <w:spacing w:before="40" w:after="40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rsid w:val="00093364"/>
    <w:rPr>
      <w:sz w:val="13"/>
    </w:rPr>
  </w:style>
  <w:style w:type="table" w:styleId="HelleListe">
    <w:name w:val="Light List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band1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band1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band1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band1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band1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band1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09336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093364"/>
    <w:rPr>
      <w:color w:val="5B92CC" w:themeColor="accent1" w:themeShade="BF"/>
    </w:rPr>
    <w:tblPr>
      <w:tblStyleRowBandSize w:val="1"/>
      <w:tblStyleColBandSize w:val="1"/>
      <w:tblBorders>
        <w:top w:val="single" w:sz="8" w:space="0" w:color="A7C5E4" w:themeColor="accent1"/>
        <w:bottom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C5E4" w:themeColor="accent1"/>
          <w:left w:val="nil"/>
          <w:bottom w:val="single" w:sz="8" w:space="0" w:color="A7C5E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C5E4" w:themeColor="accent1"/>
          <w:left w:val="nil"/>
          <w:bottom w:val="single" w:sz="8" w:space="0" w:color="A7C5E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093364"/>
    <w:rPr>
      <w:color w:val="610C0E" w:themeColor="accent2" w:themeShade="BF"/>
    </w:rPr>
    <w:tblPr>
      <w:tblStyleRowBandSize w:val="1"/>
      <w:tblStyleColBandSize w:val="1"/>
      <w:tblBorders>
        <w:top w:val="single" w:sz="8" w:space="0" w:color="821114" w:themeColor="accent2"/>
        <w:bottom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21114" w:themeColor="accent2"/>
          <w:left w:val="nil"/>
          <w:bottom w:val="single" w:sz="8" w:space="0" w:color="82111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21114" w:themeColor="accent2"/>
          <w:left w:val="nil"/>
          <w:bottom w:val="single" w:sz="8" w:space="0" w:color="82111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093364"/>
    <w:rPr>
      <w:color w:val="156A94" w:themeColor="accent3" w:themeShade="BF"/>
    </w:rPr>
    <w:tblPr>
      <w:tblStyleRowBandSize w:val="1"/>
      <w:tblStyleColBandSize w:val="1"/>
      <w:tblBorders>
        <w:top w:val="single" w:sz="8" w:space="0" w:color="1D8EC6" w:themeColor="accent3"/>
        <w:bottom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EC6" w:themeColor="accent3"/>
          <w:left w:val="nil"/>
          <w:bottom w:val="single" w:sz="8" w:space="0" w:color="1D8EC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EC6" w:themeColor="accent3"/>
          <w:left w:val="nil"/>
          <w:bottom w:val="single" w:sz="8" w:space="0" w:color="1D8EC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093364"/>
    <w:rPr>
      <w:color w:val="D3B92D" w:themeColor="accent4" w:themeShade="BF"/>
    </w:rPr>
    <w:tblPr>
      <w:tblStyleRowBandSize w:val="1"/>
      <w:tblStyleColBandSize w:val="1"/>
      <w:tblBorders>
        <w:top w:val="single" w:sz="8" w:space="0" w:color="E2D175" w:themeColor="accent4"/>
        <w:bottom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D175" w:themeColor="accent4"/>
          <w:left w:val="nil"/>
          <w:bottom w:val="single" w:sz="8" w:space="0" w:color="E2D17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D175" w:themeColor="accent4"/>
          <w:left w:val="nil"/>
          <w:bottom w:val="single" w:sz="8" w:space="0" w:color="E2D17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093364"/>
    <w:rPr>
      <w:color w:val="606106" w:themeColor="accent5" w:themeShade="BF"/>
    </w:rPr>
    <w:tblPr>
      <w:tblStyleRowBandSize w:val="1"/>
      <w:tblStyleColBandSize w:val="1"/>
      <w:tblBorders>
        <w:top w:val="single" w:sz="8" w:space="0" w:color="818309" w:themeColor="accent5"/>
        <w:bottom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18309" w:themeColor="accent5"/>
          <w:left w:val="nil"/>
          <w:bottom w:val="single" w:sz="8" w:space="0" w:color="81830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18309" w:themeColor="accent5"/>
          <w:left w:val="nil"/>
          <w:bottom w:val="single" w:sz="8" w:space="0" w:color="81830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093364"/>
    <w:rPr>
      <w:color w:val="77A1E1" w:themeColor="accent6" w:themeShade="BF"/>
    </w:rPr>
    <w:tblPr>
      <w:tblStyleRowBandSize w:val="1"/>
      <w:tblStyleColBandSize w:val="1"/>
      <w:tblBorders>
        <w:top w:val="single" w:sz="8" w:space="0" w:color="D6E3F6" w:themeColor="accent6"/>
        <w:bottom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E3F6" w:themeColor="accent6"/>
          <w:left w:val="nil"/>
          <w:bottom w:val="single" w:sz="8" w:space="0" w:color="D6E3F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E3F6" w:themeColor="accent6"/>
          <w:left w:val="nil"/>
          <w:bottom w:val="single" w:sz="8" w:space="0" w:color="D6E3F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</w:style>
  <w:style w:type="table" w:styleId="HellesRaster">
    <w:name w:val="Light Grid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  <w:insideH w:val="single" w:sz="8" w:space="0" w:color="A7C5E4" w:themeColor="accent1"/>
        <w:insideV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18" w:space="0" w:color="A7C5E4" w:themeColor="accent1"/>
          <w:right w:val="single" w:sz="8" w:space="0" w:color="A7C5E4" w:themeColor="accent1"/>
          <w:insideH w:val="nil"/>
          <w:insideV w:val="single" w:sz="8" w:space="0" w:color="A7C5E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H w:val="nil"/>
          <w:insideV w:val="single" w:sz="8" w:space="0" w:color="A7C5E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band1Vert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  <w:shd w:val="clear" w:color="auto" w:fill="E9F0F8" w:themeFill="accent1" w:themeFillTint="3F"/>
      </w:tcPr>
    </w:tblStylePr>
    <w:tblStylePr w:type="band1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V w:val="single" w:sz="8" w:space="0" w:color="A7C5E4" w:themeColor="accent1"/>
        </w:tcBorders>
        <w:shd w:val="clear" w:color="auto" w:fill="E9F0F8" w:themeFill="accent1" w:themeFillTint="3F"/>
      </w:tcPr>
    </w:tblStylePr>
    <w:tblStylePr w:type="band2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V w:val="single" w:sz="8" w:space="0" w:color="A7C5E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  <w:insideH w:val="single" w:sz="8" w:space="0" w:color="821114" w:themeColor="accent2"/>
        <w:insideV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18" w:space="0" w:color="821114" w:themeColor="accent2"/>
          <w:right w:val="single" w:sz="8" w:space="0" w:color="821114" w:themeColor="accent2"/>
          <w:insideH w:val="nil"/>
          <w:insideV w:val="single" w:sz="8" w:space="0" w:color="821114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H w:val="nil"/>
          <w:insideV w:val="single" w:sz="8" w:space="0" w:color="821114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band1Vert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  <w:shd w:val="clear" w:color="auto" w:fill="F4AFB0" w:themeFill="accent2" w:themeFillTint="3F"/>
      </w:tcPr>
    </w:tblStylePr>
    <w:tblStylePr w:type="band1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V w:val="single" w:sz="8" w:space="0" w:color="821114" w:themeColor="accent2"/>
        </w:tcBorders>
        <w:shd w:val="clear" w:color="auto" w:fill="F4AFB0" w:themeFill="accent2" w:themeFillTint="3F"/>
      </w:tcPr>
    </w:tblStylePr>
    <w:tblStylePr w:type="band2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V w:val="single" w:sz="8" w:space="0" w:color="821114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  <w:insideH w:val="single" w:sz="8" w:space="0" w:color="1D8EC6" w:themeColor="accent3"/>
        <w:insideV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18" w:space="0" w:color="1D8EC6" w:themeColor="accent3"/>
          <w:right w:val="single" w:sz="8" w:space="0" w:color="1D8EC6" w:themeColor="accent3"/>
          <w:insideH w:val="nil"/>
          <w:insideV w:val="single" w:sz="8" w:space="0" w:color="1D8EC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H w:val="nil"/>
          <w:insideV w:val="single" w:sz="8" w:space="0" w:color="1D8EC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band1Vert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  <w:shd w:val="clear" w:color="auto" w:fill="C1E4F6" w:themeFill="accent3" w:themeFillTint="3F"/>
      </w:tcPr>
    </w:tblStylePr>
    <w:tblStylePr w:type="band1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V w:val="single" w:sz="8" w:space="0" w:color="1D8EC6" w:themeColor="accent3"/>
        </w:tcBorders>
        <w:shd w:val="clear" w:color="auto" w:fill="C1E4F6" w:themeFill="accent3" w:themeFillTint="3F"/>
      </w:tcPr>
    </w:tblStylePr>
    <w:tblStylePr w:type="band2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V w:val="single" w:sz="8" w:space="0" w:color="1D8EC6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  <w:insideH w:val="single" w:sz="8" w:space="0" w:color="E2D175" w:themeColor="accent4"/>
        <w:insideV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18" w:space="0" w:color="E2D175" w:themeColor="accent4"/>
          <w:right w:val="single" w:sz="8" w:space="0" w:color="E2D175" w:themeColor="accent4"/>
          <w:insideH w:val="nil"/>
          <w:insideV w:val="single" w:sz="8" w:space="0" w:color="E2D17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H w:val="nil"/>
          <w:insideV w:val="single" w:sz="8" w:space="0" w:color="E2D17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band1Vert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  <w:shd w:val="clear" w:color="auto" w:fill="F7F3DC" w:themeFill="accent4" w:themeFillTint="3F"/>
      </w:tcPr>
    </w:tblStylePr>
    <w:tblStylePr w:type="band1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V w:val="single" w:sz="8" w:space="0" w:color="E2D175" w:themeColor="accent4"/>
        </w:tcBorders>
        <w:shd w:val="clear" w:color="auto" w:fill="F7F3DC" w:themeFill="accent4" w:themeFillTint="3F"/>
      </w:tcPr>
    </w:tblStylePr>
    <w:tblStylePr w:type="band2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V w:val="single" w:sz="8" w:space="0" w:color="E2D175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  <w:insideH w:val="single" w:sz="8" w:space="0" w:color="818309" w:themeColor="accent5"/>
        <w:insideV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18" w:space="0" w:color="818309" w:themeColor="accent5"/>
          <w:right w:val="single" w:sz="8" w:space="0" w:color="818309" w:themeColor="accent5"/>
          <w:insideH w:val="nil"/>
          <w:insideV w:val="single" w:sz="8" w:space="0" w:color="81830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H w:val="nil"/>
          <w:insideV w:val="single" w:sz="8" w:space="0" w:color="81830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band1Vert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  <w:shd w:val="clear" w:color="auto" w:fill="F7F9A9" w:themeFill="accent5" w:themeFillTint="3F"/>
      </w:tcPr>
    </w:tblStylePr>
    <w:tblStylePr w:type="band1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V w:val="single" w:sz="8" w:space="0" w:color="818309" w:themeColor="accent5"/>
        </w:tcBorders>
        <w:shd w:val="clear" w:color="auto" w:fill="F7F9A9" w:themeFill="accent5" w:themeFillTint="3F"/>
      </w:tcPr>
    </w:tblStylePr>
    <w:tblStylePr w:type="band2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V w:val="single" w:sz="8" w:space="0" w:color="81830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  <w:insideH w:val="single" w:sz="8" w:space="0" w:color="D6E3F6" w:themeColor="accent6"/>
        <w:insideV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18" w:space="0" w:color="D6E3F6" w:themeColor="accent6"/>
          <w:right w:val="single" w:sz="8" w:space="0" w:color="D6E3F6" w:themeColor="accent6"/>
          <w:insideH w:val="nil"/>
          <w:insideV w:val="single" w:sz="8" w:space="0" w:color="D6E3F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H w:val="nil"/>
          <w:insideV w:val="single" w:sz="8" w:space="0" w:color="D6E3F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band1Vert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  <w:shd w:val="clear" w:color="auto" w:fill="F4F7FC" w:themeFill="accent6" w:themeFillTint="3F"/>
      </w:tcPr>
    </w:tblStylePr>
    <w:tblStylePr w:type="band1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V w:val="single" w:sz="8" w:space="0" w:color="D6E3F6" w:themeColor="accent6"/>
        </w:tcBorders>
        <w:shd w:val="clear" w:color="auto" w:fill="F4F7FC" w:themeFill="accent6" w:themeFillTint="3F"/>
      </w:tcPr>
    </w:tblStylePr>
    <w:tblStylePr w:type="band2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V w:val="single" w:sz="8" w:space="0" w:color="D6E3F6" w:themeColor="accent6"/>
        </w:tcBorders>
      </w:tcPr>
    </w:tblStylePr>
  </w:style>
  <w:style w:type="character" w:styleId="Hervorhebung">
    <w:name w:val="Emphasis"/>
    <w:basedOn w:val="Absatz-Standardschriftart"/>
    <w:uiPriority w:val="20"/>
    <w:semiHidden/>
    <w:rsid w:val="00093364"/>
    <w:rPr>
      <w:i/>
      <w:iCs/>
    </w:rPr>
  </w:style>
  <w:style w:type="character" w:styleId="HTMLDefinition">
    <w:name w:val="HTML Definition"/>
    <w:basedOn w:val="Absatz-Standardschriftart"/>
    <w:uiPriority w:val="99"/>
    <w:semiHidden/>
    <w:unhideWhenUsed/>
    <w:rsid w:val="00093364"/>
    <w:rPr>
      <w:i/>
      <w:iCs/>
    </w:rPr>
  </w:style>
  <w:style w:type="character" w:styleId="Hyperlink">
    <w:name w:val="Hyperlink"/>
    <w:basedOn w:val="Absatz-Standardschriftart"/>
    <w:uiPriority w:val="99"/>
    <w:semiHidden/>
    <w:rsid w:val="00093364"/>
    <w:rPr>
      <w:rFonts w:asciiTheme="minorHAnsi" w:hAnsiTheme="minorHAnsi"/>
      <w:color w:val="1D8EC6"/>
      <w:u w:val="none"/>
    </w:rPr>
  </w:style>
  <w:style w:type="character" w:styleId="IntensiveHervorhebung">
    <w:name w:val="Intense Emphasis"/>
    <w:basedOn w:val="Absatz-Standardschriftart"/>
    <w:uiPriority w:val="21"/>
    <w:semiHidden/>
    <w:rsid w:val="00093364"/>
    <w:rPr>
      <w:b/>
      <w:bCs/>
      <w:i/>
      <w:iCs/>
      <w:color w:val="A7C5E4" w:themeColor="accent1"/>
    </w:rPr>
  </w:style>
  <w:style w:type="character" w:styleId="IntensiverVerweis">
    <w:name w:val="Intense Reference"/>
    <w:basedOn w:val="Absatz-Standardschriftart"/>
    <w:uiPriority w:val="32"/>
    <w:semiHidden/>
    <w:rsid w:val="00093364"/>
    <w:rPr>
      <w:b/>
      <w:bCs/>
      <w:smallCaps/>
      <w:color w:val="821114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093364"/>
    <w:pPr>
      <w:pBdr>
        <w:bottom w:val="single" w:sz="4" w:space="4" w:color="A7C5E4" w:themeColor="accent1"/>
      </w:pBdr>
      <w:spacing w:before="200" w:after="280"/>
      <w:ind w:left="936" w:right="936"/>
    </w:pPr>
    <w:rPr>
      <w:b/>
      <w:bCs/>
      <w:i/>
      <w:iCs/>
      <w:color w:val="A7C5E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93364"/>
    <w:rPr>
      <w:b/>
      <w:bCs/>
      <w:i/>
      <w:iCs/>
      <w:color w:val="A7C5E4" w:themeColor="accent1"/>
      <w:sz w:val="22"/>
    </w:rPr>
  </w:style>
  <w:style w:type="paragraph" w:customStyle="1" w:styleId="Intro">
    <w:name w:val="Intro"/>
    <w:basedOn w:val="Absatz1"/>
    <w:next w:val="Absatz1"/>
    <w:uiPriority w:val="2"/>
    <w:rsid w:val="00093364"/>
    <w:pPr>
      <w:numPr>
        <w:numId w:val="9"/>
      </w:numPr>
      <w:tabs>
        <w:tab w:val="left" w:pos="284"/>
      </w:tabs>
    </w:pPr>
  </w:style>
  <w:style w:type="paragraph" w:styleId="KeinLeerraum">
    <w:name w:val="No Spacing"/>
    <w:uiPriority w:val="1"/>
    <w:rsid w:val="00093364"/>
    <w:rPr>
      <w:sz w:val="22"/>
    </w:rPr>
  </w:style>
  <w:style w:type="paragraph" w:styleId="Kopfzeile">
    <w:name w:val="header"/>
    <w:basedOn w:val="Standard"/>
    <w:link w:val="KopfzeileZchn"/>
    <w:uiPriority w:val="99"/>
    <w:semiHidden/>
    <w:rsid w:val="00093364"/>
    <w:pPr>
      <w:spacing w:before="40" w:after="40"/>
    </w:pPr>
    <w:rPr>
      <w:sz w:val="13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93364"/>
    <w:rPr>
      <w:sz w:val="13"/>
    </w:rPr>
  </w:style>
  <w:style w:type="paragraph" w:styleId="Listenabsatz">
    <w:name w:val="List Paragraph"/>
    <w:basedOn w:val="Standard"/>
    <w:uiPriority w:val="34"/>
    <w:semiHidden/>
    <w:rsid w:val="00093364"/>
    <w:pPr>
      <w:ind w:left="72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093364"/>
    <w:pPr>
      <w:numPr>
        <w:numId w:val="10"/>
      </w:numPr>
      <w:tabs>
        <w:tab w:val="left" w:pos="284"/>
      </w:tabs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093364"/>
    <w:pPr>
      <w:numPr>
        <w:numId w:val="11"/>
      </w:numPr>
      <w:tabs>
        <w:tab w:val="left" w:pos="567"/>
      </w:tabs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093364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093364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qFormat/>
    <w:rsid w:val="00093364"/>
    <w:pPr>
      <w:numPr>
        <w:numId w:val="14"/>
      </w:numPr>
      <w:tabs>
        <w:tab w:val="left" w:pos="1418"/>
      </w:tabs>
      <w:contextualSpacing/>
    </w:pPr>
  </w:style>
  <w:style w:type="table" w:styleId="MittlereListe1">
    <w:name w:val="Medium List 1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bottom w:val="single" w:sz="8" w:space="0" w:color="A7C5E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C5E4" w:themeColor="accent1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A7C5E4" w:themeColor="accent1"/>
          <w:bottom w:val="single" w:sz="8" w:space="0" w:color="A7C5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C5E4" w:themeColor="accent1"/>
          <w:bottom w:val="single" w:sz="8" w:space="0" w:color="A7C5E4" w:themeColor="accent1"/>
        </w:tcBorders>
      </w:tcPr>
    </w:tblStylePr>
    <w:tblStylePr w:type="band1Vert">
      <w:tblPr/>
      <w:tcPr>
        <w:shd w:val="clear" w:color="auto" w:fill="E9F0F8" w:themeFill="accent1" w:themeFillTint="3F"/>
      </w:tcPr>
    </w:tblStylePr>
    <w:tblStylePr w:type="band1Horz">
      <w:tblPr/>
      <w:tcPr>
        <w:shd w:val="clear" w:color="auto" w:fill="E9F0F8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bottom w:val="single" w:sz="8" w:space="0" w:color="821114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21114" w:themeColor="accent2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821114" w:themeColor="accent2"/>
          <w:bottom w:val="single" w:sz="8" w:space="0" w:color="82111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21114" w:themeColor="accent2"/>
          <w:bottom w:val="single" w:sz="8" w:space="0" w:color="821114" w:themeColor="accent2"/>
        </w:tcBorders>
      </w:tcPr>
    </w:tblStylePr>
    <w:tblStylePr w:type="band1Vert">
      <w:tblPr/>
      <w:tcPr>
        <w:shd w:val="clear" w:color="auto" w:fill="F4AFB0" w:themeFill="accent2" w:themeFillTint="3F"/>
      </w:tcPr>
    </w:tblStylePr>
    <w:tblStylePr w:type="band1Horz">
      <w:tblPr/>
      <w:tcPr>
        <w:shd w:val="clear" w:color="auto" w:fill="F4AFB0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bottom w:val="single" w:sz="8" w:space="0" w:color="1D8EC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EC6" w:themeColor="accent3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1D8EC6" w:themeColor="accent3"/>
          <w:bottom w:val="single" w:sz="8" w:space="0" w:color="1D8EC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EC6" w:themeColor="accent3"/>
          <w:bottom w:val="single" w:sz="8" w:space="0" w:color="1D8EC6" w:themeColor="accent3"/>
        </w:tcBorders>
      </w:tcPr>
    </w:tblStylePr>
    <w:tblStylePr w:type="band1Vert">
      <w:tblPr/>
      <w:tcPr>
        <w:shd w:val="clear" w:color="auto" w:fill="C1E4F6" w:themeFill="accent3" w:themeFillTint="3F"/>
      </w:tcPr>
    </w:tblStylePr>
    <w:tblStylePr w:type="band1Horz">
      <w:tblPr/>
      <w:tcPr>
        <w:shd w:val="clear" w:color="auto" w:fill="C1E4F6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bottom w:val="single" w:sz="8" w:space="0" w:color="E2D17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D175" w:themeColor="accent4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E2D175" w:themeColor="accent4"/>
          <w:bottom w:val="single" w:sz="8" w:space="0" w:color="E2D17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D175" w:themeColor="accent4"/>
          <w:bottom w:val="single" w:sz="8" w:space="0" w:color="E2D175" w:themeColor="accent4"/>
        </w:tcBorders>
      </w:tcPr>
    </w:tblStylePr>
    <w:tblStylePr w:type="band1Vert">
      <w:tblPr/>
      <w:tcPr>
        <w:shd w:val="clear" w:color="auto" w:fill="F7F3DC" w:themeFill="accent4" w:themeFillTint="3F"/>
      </w:tcPr>
    </w:tblStylePr>
    <w:tblStylePr w:type="band1Horz">
      <w:tblPr/>
      <w:tcPr>
        <w:shd w:val="clear" w:color="auto" w:fill="F7F3DC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bottom w:val="single" w:sz="8" w:space="0" w:color="81830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18309" w:themeColor="accent5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818309" w:themeColor="accent5"/>
          <w:bottom w:val="single" w:sz="8" w:space="0" w:color="81830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18309" w:themeColor="accent5"/>
          <w:bottom w:val="single" w:sz="8" w:space="0" w:color="818309" w:themeColor="accent5"/>
        </w:tcBorders>
      </w:tcPr>
    </w:tblStylePr>
    <w:tblStylePr w:type="band1Vert">
      <w:tblPr/>
      <w:tcPr>
        <w:shd w:val="clear" w:color="auto" w:fill="F7F9A9" w:themeFill="accent5" w:themeFillTint="3F"/>
      </w:tcPr>
    </w:tblStylePr>
    <w:tblStylePr w:type="band1Horz">
      <w:tblPr/>
      <w:tcPr>
        <w:shd w:val="clear" w:color="auto" w:fill="F7F9A9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bottom w:val="single" w:sz="8" w:space="0" w:color="D6E3F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6E3F6" w:themeColor="accent6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D6E3F6" w:themeColor="accent6"/>
          <w:bottom w:val="single" w:sz="8" w:space="0" w:color="D6E3F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6E3F6" w:themeColor="accent6"/>
          <w:bottom w:val="single" w:sz="8" w:space="0" w:color="D6E3F6" w:themeColor="accent6"/>
        </w:tcBorders>
      </w:tcPr>
    </w:tblStylePr>
    <w:tblStylePr w:type="band1Vert">
      <w:tblPr/>
      <w:tcPr>
        <w:shd w:val="clear" w:color="auto" w:fill="F4F7FC" w:themeFill="accent6" w:themeFillTint="3F"/>
      </w:tcPr>
    </w:tblStylePr>
    <w:tblStylePr w:type="band1Horz">
      <w:tblPr/>
      <w:tcPr>
        <w:shd w:val="clear" w:color="auto" w:fill="F4F7FC" w:themeFill="accent6" w:themeFillTint="3F"/>
      </w:tcPr>
    </w:tblStylePr>
  </w:style>
  <w:style w:type="table" w:styleId="MittlereListe2">
    <w:name w:val="Medium List 2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C5E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C5E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C5E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C5E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0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21114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21114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21114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AFB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EC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D8EC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EC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EC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E4F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D17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D17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D17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D17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3D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1830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1830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1830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1830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9A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6E3F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6E3F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6E3F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6E3F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7F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BCD3EA" w:themeColor="accent1" w:themeTint="BF"/>
        <w:left w:val="single" w:sz="8" w:space="0" w:color="BCD3EA" w:themeColor="accent1" w:themeTint="BF"/>
        <w:bottom w:val="single" w:sz="8" w:space="0" w:color="BCD3EA" w:themeColor="accent1" w:themeTint="BF"/>
        <w:right w:val="single" w:sz="8" w:space="0" w:color="BCD3EA" w:themeColor="accent1" w:themeTint="BF"/>
        <w:insideH w:val="single" w:sz="8" w:space="0" w:color="BCD3E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3EA" w:themeColor="accent1" w:themeTint="BF"/>
          <w:left w:val="single" w:sz="8" w:space="0" w:color="BCD3EA" w:themeColor="accent1" w:themeTint="BF"/>
          <w:bottom w:val="single" w:sz="8" w:space="0" w:color="BCD3EA" w:themeColor="accent1" w:themeTint="BF"/>
          <w:right w:val="single" w:sz="8" w:space="0" w:color="BCD3EA" w:themeColor="accent1" w:themeTint="BF"/>
          <w:insideH w:val="nil"/>
          <w:insideV w:val="nil"/>
        </w:tcBorders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3EA" w:themeColor="accent1" w:themeTint="BF"/>
          <w:left w:val="single" w:sz="8" w:space="0" w:color="BCD3EA" w:themeColor="accent1" w:themeTint="BF"/>
          <w:bottom w:val="single" w:sz="8" w:space="0" w:color="BCD3EA" w:themeColor="accent1" w:themeTint="BF"/>
          <w:right w:val="single" w:sz="8" w:space="0" w:color="BCD3E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0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D21B1F" w:themeColor="accent2" w:themeTint="BF"/>
        <w:left w:val="single" w:sz="8" w:space="0" w:color="D21B1F" w:themeColor="accent2" w:themeTint="BF"/>
        <w:bottom w:val="single" w:sz="8" w:space="0" w:color="D21B1F" w:themeColor="accent2" w:themeTint="BF"/>
        <w:right w:val="single" w:sz="8" w:space="0" w:color="D21B1F" w:themeColor="accent2" w:themeTint="BF"/>
        <w:insideH w:val="single" w:sz="8" w:space="0" w:color="D21B1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1B1F" w:themeColor="accent2" w:themeTint="BF"/>
          <w:left w:val="single" w:sz="8" w:space="0" w:color="D21B1F" w:themeColor="accent2" w:themeTint="BF"/>
          <w:bottom w:val="single" w:sz="8" w:space="0" w:color="D21B1F" w:themeColor="accent2" w:themeTint="BF"/>
          <w:right w:val="single" w:sz="8" w:space="0" w:color="D21B1F" w:themeColor="accent2" w:themeTint="BF"/>
          <w:insideH w:val="nil"/>
          <w:insideV w:val="nil"/>
        </w:tcBorders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1B1F" w:themeColor="accent2" w:themeTint="BF"/>
          <w:left w:val="single" w:sz="8" w:space="0" w:color="D21B1F" w:themeColor="accent2" w:themeTint="BF"/>
          <w:bottom w:val="single" w:sz="8" w:space="0" w:color="D21B1F" w:themeColor="accent2" w:themeTint="BF"/>
          <w:right w:val="single" w:sz="8" w:space="0" w:color="D21B1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F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AF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46AFE4" w:themeColor="accent3" w:themeTint="BF"/>
        <w:left w:val="single" w:sz="8" w:space="0" w:color="46AFE4" w:themeColor="accent3" w:themeTint="BF"/>
        <w:bottom w:val="single" w:sz="8" w:space="0" w:color="46AFE4" w:themeColor="accent3" w:themeTint="BF"/>
        <w:right w:val="single" w:sz="8" w:space="0" w:color="46AFE4" w:themeColor="accent3" w:themeTint="BF"/>
        <w:insideH w:val="single" w:sz="8" w:space="0" w:color="46AFE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6AFE4" w:themeColor="accent3" w:themeTint="BF"/>
          <w:left w:val="single" w:sz="8" w:space="0" w:color="46AFE4" w:themeColor="accent3" w:themeTint="BF"/>
          <w:bottom w:val="single" w:sz="8" w:space="0" w:color="46AFE4" w:themeColor="accent3" w:themeTint="BF"/>
          <w:right w:val="single" w:sz="8" w:space="0" w:color="46AFE4" w:themeColor="accent3" w:themeTint="BF"/>
          <w:insideH w:val="nil"/>
          <w:insideV w:val="nil"/>
        </w:tcBorders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AFE4" w:themeColor="accent3" w:themeTint="BF"/>
          <w:left w:val="single" w:sz="8" w:space="0" w:color="46AFE4" w:themeColor="accent3" w:themeTint="BF"/>
          <w:bottom w:val="single" w:sz="8" w:space="0" w:color="46AFE4" w:themeColor="accent3" w:themeTint="BF"/>
          <w:right w:val="single" w:sz="8" w:space="0" w:color="46AFE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E4F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E9DC97" w:themeColor="accent4" w:themeTint="BF"/>
        <w:left w:val="single" w:sz="8" w:space="0" w:color="E9DC97" w:themeColor="accent4" w:themeTint="BF"/>
        <w:bottom w:val="single" w:sz="8" w:space="0" w:color="E9DC97" w:themeColor="accent4" w:themeTint="BF"/>
        <w:right w:val="single" w:sz="8" w:space="0" w:color="E9DC97" w:themeColor="accent4" w:themeTint="BF"/>
        <w:insideH w:val="single" w:sz="8" w:space="0" w:color="E9DC9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DC97" w:themeColor="accent4" w:themeTint="BF"/>
          <w:left w:val="single" w:sz="8" w:space="0" w:color="E9DC97" w:themeColor="accent4" w:themeTint="BF"/>
          <w:bottom w:val="single" w:sz="8" w:space="0" w:color="E9DC97" w:themeColor="accent4" w:themeTint="BF"/>
          <w:right w:val="single" w:sz="8" w:space="0" w:color="E9DC97" w:themeColor="accent4" w:themeTint="BF"/>
          <w:insideH w:val="nil"/>
          <w:insideV w:val="nil"/>
        </w:tcBorders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DC97" w:themeColor="accent4" w:themeTint="BF"/>
          <w:left w:val="single" w:sz="8" w:space="0" w:color="E9DC97" w:themeColor="accent4" w:themeTint="BF"/>
          <w:bottom w:val="single" w:sz="8" w:space="0" w:color="E9DC97" w:themeColor="accent4" w:themeTint="BF"/>
          <w:right w:val="single" w:sz="8" w:space="0" w:color="E9DC9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3D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3D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D5D90F" w:themeColor="accent5" w:themeTint="BF"/>
        <w:left w:val="single" w:sz="8" w:space="0" w:color="D5D90F" w:themeColor="accent5" w:themeTint="BF"/>
        <w:bottom w:val="single" w:sz="8" w:space="0" w:color="D5D90F" w:themeColor="accent5" w:themeTint="BF"/>
        <w:right w:val="single" w:sz="8" w:space="0" w:color="D5D90F" w:themeColor="accent5" w:themeTint="BF"/>
        <w:insideH w:val="single" w:sz="8" w:space="0" w:color="D5D90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D90F" w:themeColor="accent5" w:themeTint="BF"/>
          <w:left w:val="single" w:sz="8" w:space="0" w:color="D5D90F" w:themeColor="accent5" w:themeTint="BF"/>
          <w:bottom w:val="single" w:sz="8" w:space="0" w:color="D5D90F" w:themeColor="accent5" w:themeTint="BF"/>
          <w:right w:val="single" w:sz="8" w:space="0" w:color="D5D90F" w:themeColor="accent5" w:themeTint="BF"/>
          <w:insideH w:val="nil"/>
          <w:insideV w:val="nil"/>
        </w:tcBorders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D90F" w:themeColor="accent5" w:themeTint="BF"/>
          <w:left w:val="single" w:sz="8" w:space="0" w:color="D5D90F" w:themeColor="accent5" w:themeTint="BF"/>
          <w:bottom w:val="single" w:sz="8" w:space="0" w:color="D5D90F" w:themeColor="accent5" w:themeTint="BF"/>
          <w:right w:val="single" w:sz="8" w:space="0" w:color="D5D90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9A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9A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E0E9F8" w:themeColor="accent6" w:themeTint="BF"/>
        <w:left w:val="single" w:sz="8" w:space="0" w:color="E0E9F8" w:themeColor="accent6" w:themeTint="BF"/>
        <w:bottom w:val="single" w:sz="8" w:space="0" w:color="E0E9F8" w:themeColor="accent6" w:themeTint="BF"/>
        <w:right w:val="single" w:sz="8" w:space="0" w:color="E0E9F8" w:themeColor="accent6" w:themeTint="BF"/>
        <w:insideH w:val="single" w:sz="8" w:space="0" w:color="E0E9F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E9F8" w:themeColor="accent6" w:themeTint="BF"/>
          <w:left w:val="single" w:sz="8" w:space="0" w:color="E0E9F8" w:themeColor="accent6" w:themeTint="BF"/>
          <w:bottom w:val="single" w:sz="8" w:space="0" w:color="E0E9F8" w:themeColor="accent6" w:themeTint="BF"/>
          <w:right w:val="single" w:sz="8" w:space="0" w:color="E0E9F8" w:themeColor="accent6" w:themeTint="BF"/>
          <w:insideH w:val="nil"/>
          <w:insideV w:val="nil"/>
        </w:tcBorders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E9F8" w:themeColor="accent6" w:themeTint="BF"/>
          <w:left w:val="single" w:sz="8" w:space="0" w:color="E0E9F8" w:themeColor="accent6" w:themeTint="BF"/>
          <w:bottom w:val="single" w:sz="8" w:space="0" w:color="E0E9F8" w:themeColor="accent6" w:themeTint="BF"/>
          <w:right w:val="single" w:sz="8" w:space="0" w:color="E0E9F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F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7F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C5E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C5E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111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21114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EC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EC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D17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D17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830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830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E3F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3F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BCD3EA" w:themeColor="accent1" w:themeTint="BF"/>
        <w:left w:val="single" w:sz="8" w:space="0" w:color="BCD3EA" w:themeColor="accent1" w:themeTint="BF"/>
        <w:bottom w:val="single" w:sz="8" w:space="0" w:color="BCD3EA" w:themeColor="accent1" w:themeTint="BF"/>
        <w:right w:val="single" w:sz="8" w:space="0" w:color="BCD3EA" w:themeColor="accent1" w:themeTint="BF"/>
        <w:insideH w:val="single" w:sz="8" w:space="0" w:color="BCD3EA" w:themeColor="accent1" w:themeTint="BF"/>
        <w:insideV w:val="single" w:sz="8" w:space="0" w:color="BCD3EA" w:themeColor="accent1" w:themeTint="BF"/>
      </w:tblBorders>
    </w:tblPr>
    <w:tcPr>
      <w:shd w:val="clear" w:color="auto" w:fill="E9F0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3E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shd w:val="clear" w:color="auto" w:fill="D3E2F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D21B1F" w:themeColor="accent2" w:themeTint="BF"/>
        <w:left w:val="single" w:sz="8" w:space="0" w:color="D21B1F" w:themeColor="accent2" w:themeTint="BF"/>
        <w:bottom w:val="single" w:sz="8" w:space="0" w:color="D21B1F" w:themeColor="accent2" w:themeTint="BF"/>
        <w:right w:val="single" w:sz="8" w:space="0" w:color="D21B1F" w:themeColor="accent2" w:themeTint="BF"/>
        <w:insideH w:val="single" w:sz="8" w:space="0" w:color="D21B1F" w:themeColor="accent2" w:themeTint="BF"/>
        <w:insideV w:val="single" w:sz="8" w:space="0" w:color="D21B1F" w:themeColor="accent2" w:themeTint="BF"/>
      </w:tblBorders>
    </w:tblPr>
    <w:tcPr>
      <w:shd w:val="clear" w:color="auto" w:fill="F4AF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1B1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shd w:val="clear" w:color="auto" w:fill="EA5E62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46AFE4" w:themeColor="accent3" w:themeTint="BF"/>
        <w:left w:val="single" w:sz="8" w:space="0" w:color="46AFE4" w:themeColor="accent3" w:themeTint="BF"/>
        <w:bottom w:val="single" w:sz="8" w:space="0" w:color="46AFE4" w:themeColor="accent3" w:themeTint="BF"/>
        <w:right w:val="single" w:sz="8" w:space="0" w:color="46AFE4" w:themeColor="accent3" w:themeTint="BF"/>
        <w:insideH w:val="single" w:sz="8" w:space="0" w:color="46AFE4" w:themeColor="accent3" w:themeTint="BF"/>
        <w:insideV w:val="single" w:sz="8" w:space="0" w:color="46AFE4" w:themeColor="accent3" w:themeTint="BF"/>
      </w:tblBorders>
    </w:tblPr>
    <w:tcPr>
      <w:shd w:val="clear" w:color="auto" w:fill="C1E4F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6AFE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E9DC97" w:themeColor="accent4" w:themeTint="BF"/>
        <w:left w:val="single" w:sz="8" w:space="0" w:color="E9DC97" w:themeColor="accent4" w:themeTint="BF"/>
        <w:bottom w:val="single" w:sz="8" w:space="0" w:color="E9DC97" w:themeColor="accent4" w:themeTint="BF"/>
        <w:right w:val="single" w:sz="8" w:space="0" w:color="E9DC97" w:themeColor="accent4" w:themeTint="BF"/>
        <w:insideH w:val="single" w:sz="8" w:space="0" w:color="E9DC97" w:themeColor="accent4" w:themeTint="BF"/>
        <w:insideV w:val="single" w:sz="8" w:space="0" w:color="E9DC97" w:themeColor="accent4" w:themeTint="BF"/>
      </w:tblBorders>
    </w:tblPr>
    <w:tcPr>
      <w:shd w:val="clear" w:color="auto" w:fill="F7F3D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DC9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shd w:val="clear" w:color="auto" w:fill="F0E8BA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D5D90F" w:themeColor="accent5" w:themeTint="BF"/>
        <w:left w:val="single" w:sz="8" w:space="0" w:color="D5D90F" w:themeColor="accent5" w:themeTint="BF"/>
        <w:bottom w:val="single" w:sz="8" w:space="0" w:color="D5D90F" w:themeColor="accent5" w:themeTint="BF"/>
        <w:right w:val="single" w:sz="8" w:space="0" w:color="D5D90F" w:themeColor="accent5" w:themeTint="BF"/>
        <w:insideH w:val="single" w:sz="8" w:space="0" w:color="D5D90F" w:themeColor="accent5" w:themeTint="BF"/>
        <w:insideV w:val="single" w:sz="8" w:space="0" w:color="D5D90F" w:themeColor="accent5" w:themeTint="BF"/>
      </w:tblBorders>
    </w:tblPr>
    <w:tcPr>
      <w:shd w:val="clear" w:color="auto" w:fill="F7F9A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D90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shd w:val="clear" w:color="auto" w:fill="F0F35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E0E9F8" w:themeColor="accent6" w:themeTint="BF"/>
        <w:left w:val="single" w:sz="8" w:space="0" w:color="E0E9F8" w:themeColor="accent6" w:themeTint="BF"/>
        <w:bottom w:val="single" w:sz="8" w:space="0" w:color="E0E9F8" w:themeColor="accent6" w:themeTint="BF"/>
        <w:right w:val="single" w:sz="8" w:space="0" w:color="E0E9F8" w:themeColor="accent6" w:themeTint="BF"/>
        <w:insideH w:val="single" w:sz="8" w:space="0" w:color="E0E9F8" w:themeColor="accent6" w:themeTint="BF"/>
        <w:insideV w:val="single" w:sz="8" w:space="0" w:color="E0E9F8" w:themeColor="accent6" w:themeTint="BF"/>
      </w:tblBorders>
    </w:tblPr>
    <w:tcPr>
      <w:shd w:val="clear" w:color="auto" w:fill="F4F7F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E9F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shd w:val="clear" w:color="auto" w:fill="EAF0FA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  <w:insideH w:val="single" w:sz="8" w:space="0" w:color="A7C5E4" w:themeColor="accent1"/>
        <w:insideV w:val="single" w:sz="8" w:space="0" w:color="A7C5E4" w:themeColor="accent1"/>
      </w:tblBorders>
    </w:tblPr>
    <w:tcPr>
      <w:shd w:val="clear" w:color="auto" w:fill="E9F0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3F9" w:themeFill="accent1" w:themeFillTint="33"/>
      </w:tc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tcBorders>
          <w:insideH w:val="single" w:sz="6" w:space="0" w:color="A7C5E4" w:themeColor="accent1"/>
          <w:insideV w:val="single" w:sz="6" w:space="0" w:color="A7C5E4" w:themeColor="accent1"/>
        </w:tcBorders>
        <w:shd w:val="clear" w:color="auto" w:fill="D3E2F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  <w:insideH w:val="single" w:sz="8" w:space="0" w:color="821114" w:themeColor="accent2"/>
        <w:insideV w:val="single" w:sz="8" w:space="0" w:color="821114" w:themeColor="accent2"/>
      </w:tblBorders>
    </w:tblPr>
    <w:tcPr>
      <w:shd w:val="clear" w:color="auto" w:fill="F4AF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EBF" w:themeFill="accent2" w:themeFillTint="33"/>
      </w:tc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tcBorders>
          <w:insideH w:val="single" w:sz="6" w:space="0" w:color="821114" w:themeColor="accent2"/>
          <w:insideV w:val="single" w:sz="6" w:space="0" w:color="821114" w:themeColor="accent2"/>
        </w:tcBorders>
        <w:shd w:val="clear" w:color="auto" w:fill="EA5E6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  <w:insideH w:val="single" w:sz="8" w:space="0" w:color="1D8EC6" w:themeColor="accent3"/>
        <w:insideV w:val="single" w:sz="8" w:space="0" w:color="1D8EC6" w:themeColor="accent3"/>
      </w:tblBorders>
    </w:tblPr>
    <w:tcPr>
      <w:shd w:val="clear" w:color="auto" w:fill="C1E4F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6F4F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9F7" w:themeFill="accent3" w:themeFillTint="33"/>
      </w:tc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tcBorders>
          <w:insideH w:val="single" w:sz="6" w:space="0" w:color="1D8EC6" w:themeColor="accent3"/>
          <w:insideV w:val="single" w:sz="6" w:space="0" w:color="1D8EC6" w:themeColor="accent3"/>
        </w:tcBorders>
        <w:shd w:val="clear" w:color="auto" w:fill="84CAE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  <w:insideH w:val="single" w:sz="8" w:space="0" w:color="E2D175" w:themeColor="accent4"/>
        <w:insideV w:val="single" w:sz="8" w:space="0" w:color="E2D175" w:themeColor="accent4"/>
      </w:tblBorders>
    </w:tblPr>
    <w:tcPr>
      <w:shd w:val="clear" w:color="auto" w:fill="F7F3D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AF1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5E3" w:themeFill="accent4" w:themeFillTint="33"/>
      </w:tc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tcBorders>
          <w:insideH w:val="single" w:sz="6" w:space="0" w:color="E2D175" w:themeColor="accent4"/>
          <w:insideV w:val="single" w:sz="6" w:space="0" w:color="E2D175" w:themeColor="accent4"/>
        </w:tcBorders>
        <w:shd w:val="clear" w:color="auto" w:fill="F0E8B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  <w:insideH w:val="single" w:sz="8" w:space="0" w:color="818309" w:themeColor="accent5"/>
        <w:insideV w:val="single" w:sz="8" w:space="0" w:color="818309" w:themeColor="accent5"/>
      </w:tblBorders>
    </w:tblPr>
    <w:tcPr>
      <w:shd w:val="clear" w:color="auto" w:fill="F7F9A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CD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AB9" w:themeFill="accent5" w:themeFillTint="33"/>
      </w:tc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tcBorders>
          <w:insideH w:val="single" w:sz="6" w:space="0" w:color="818309" w:themeColor="accent5"/>
          <w:insideV w:val="single" w:sz="6" w:space="0" w:color="818309" w:themeColor="accent5"/>
        </w:tcBorders>
        <w:shd w:val="clear" w:color="auto" w:fill="F0F35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  <w:insideH w:val="single" w:sz="8" w:space="0" w:color="D6E3F6" w:themeColor="accent6"/>
        <w:insideV w:val="single" w:sz="8" w:space="0" w:color="D6E3F6" w:themeColor="accent6"/>
      </w:tblBorders>
    </w:tblPr>
    <w:tcPr>
      <w:shd w:val="clear" w:color="auto" w:fill="F4F7F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CF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9FD" w:themeFill="accent6" w:themeFillTint="33"/>
      </w:tc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tcBorders>
          <w:insideH w:val="single" w:sz="6" w:space="0" w:color="D6E3F6" w:themeColor="accent6"/>
          <w:insideV w:val="single" w:sz="6" w:space="0" w:color="D6E3F6" w:themeColor="accent6"/>
        </w:tcBorders>
        <w:shd w:val="clear" w:color="auto" w:fill="EAF0F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C5E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C5E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C5E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C5E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2F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2F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AFB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21114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21114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21114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21114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5E6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5E62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E4F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EC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EC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EC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EC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4CAE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4CAED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3D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D17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D17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D17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D17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E8B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E8BA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9A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830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830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1830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1830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35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35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7F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E3F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E3F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6E3F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6E3F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F0F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F0FA" w:themeFill="accent6" w:themeFillTint="7F"/>
      </w:tcPr>
    </w:tblStylePr>
  </w:style>
  <w:style w:type="paragraph" w:customStyle="1" w:styleId="Nummerierung1">
    <w:name w:val="Nummerierung 1"/>
    <w:basedOn w:val="Aufzhlung1"/>
    <w:uiPriority w:val="1"/>
    <w:qFormat/>
    <w:rsid w:val="00093364"/>
    <w:pPr>
      <w:numPr>
        <w:numId w:val="15"/>
      </w:numPr>
      <w:tabs>
        <w:tab w:val="clear" w:pos="284"/>
      </w:tabs>
    </w:pPr>
  </w:style>
  <w:style w:type="paragraph" w:customStyle="1" w:styleId="Nummerierung1-">
    <w:name w:val="Nummerierung 1-"/>
    <w:basedOn w:val="Nummerierung1"/>
    <w:uiPriority w:val="1"/>
    <w:semiHidden/>
    <w:rsid w:val="00093364"/>
    <w:pPr>
      <w:numPr>
        <w:numId w:val="0"/>
      </w:numPr>
      <w:spacing w:before="40" w:after="40"/>
    </w:pPr>
    <w:rPr>
      <w:sz w:val="20"/>
    </w:rPr>
  </w:style>
  <w:style w:type="paragraph" w:customStyle="1" w:styleId="Nummerierung2">
    <w:name w:val="Nummerierung 2"/>
    <w:basedOn w:val="Nummerierung1"/>
    <w:uiPriority w:val="1"/>
    <w:qFormat/>
    <w:rsid w:val="00093364"/>
    <w:pPr>
      <w:numPr>
        <w:ilvl w:val="1"/>
      </w:numPr>
      <w:outlineLvl w:val="1"/>
    </w:pPr>
  </w:style>
  <w:style w:type="paragraph" w:customStyle="1" w:styleId="Nummerierung2-">
    <w:name w:val="Nummerierung 2-"/>
    <w:basedOn w:val="Nummerierung2"/>
    <w:uiPriority w:val="1"/>
    <w:semiHidden/>
    <w:rsid w:val="00093364"/>
    <w:pPr>
      <w:numPr>
        <w:ilvl w:val="0"/>
        <w:numId w:val="0"/>
      </w:numPr>
      <w:spacing w:before="40" w:after="40"/>
    </w:pPr>
    <w:rPr>
      <w:sz w:val="20"/>
    </w:rPr>
  </w:style>
  <w:style w:type="character" w:styleId="SchwacheHervorhebung">
    <w:name w:val="Subtle Emphasis"/>
    <w:basedOn w:val="Absatz-Standardschriftart"/>
    <w:uiPriority w:val="19"/>
    <w:semiHidden/>
    <w:rsid w:val="00093364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093364"/>
    <w:rPr>
      <w:smallCaps/>
      <w:color w:val="821114" w:themeColor="accent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364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364"/>
    <w:rPr>
      <w:rFonts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093364"/>
    <w:rPr>
      <w:sz w:val="24"/>
      <w:szCs w:val="24"/>
    </w:rPr>
  </w:style>
  <w:style w:type="table" w:styleId="Tabelle3D-Effekt1">
    <w:name w:val="Table 3D effects 1"/>
    <w:basedOn w:val="NormaleTabelle"/>
    <w:uiPriority w:val="99"/>
    <w:semiHidden/>
    <w:unhideWhenUsed/>
    <w:rsid w:val="0009336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09336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09336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09336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09336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09336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0933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09336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09336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09336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09336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09336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09336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0933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09336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0933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09336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09336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09336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09336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09336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09336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09336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09336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09336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09336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09336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09336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09336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09336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09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09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09336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93364"/>
    <w:rPr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093364"/>
    <w:pPr>
      <w:spacing w:after="0"/>
      <w:ind w:firstLine="284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093364"/>
    <w:rPr>
      <w:sz w:val="22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9336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93364"/>
    <w:rPr>
      <w:sz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093364"/>
    <w:pPr>
      <w:spacing w:after="0"/>
      <w:ind w:left="284" w:firstLine="284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093364"/>
    <w:rPr>
      <w:sz w:val="22"/>
    </w:rPr>
  </w:style>
  <w:style w:type="paragraph" w:styleId="Titel">
    <w:name w:val="Title"/>
    <w:basedOn w:val="Standard"/>
    <w:next w:val="Standard"/>
    <w:link w:val="TitelZchn"/>
    <w:uiPriority w:val="10"/>
    <w:semiHidden/>
    <w:rsid w:val="00093364"/>
    <w:pPr>
      <w:pBdr>
        <w:bottom w:val="single" w:sz="8" w:space="4" w:color="A7C5E4" w:themeColor="accent1"/>
      </w:pBdr>
      <w:spacing w:after="300"/>
      <w:contextualSpacing/>
    </w:pPr>
    <w:rPr>
      <w:rFonts w:asciiTheme="majorHAnsi" w:eastAsiaTheme="majorEastAsia" w:hAnsiTheme="majorHAnsi" w:cstheme="majorBidi"/>
      <w:color w:val="156A94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93364"/>
    <w:rPr>
      <w:rFonts w:asciiTheme="majorHAnsi" w:eastAsiaTheme="majorEastAsia" w:hAnsiTheme="majorHAnsi" w:cstheme="majorBidi"/>
      <w:color w:val="156A94" w:themeColor="text2" w:themeShade="BF"/>
      <w:spacing w:val="5"/>
      <w:kern w:val="28"/>
      <w:sz w:val="52"/>
      <w:szCs w:val="52"/>
    </w:rPr>
  </w:style>
  <w:style w:type="numbering" w:customStyle="1" w:styleId="TQ-Aufzhlung025">
    <w:name w:val="TQ-Aufzählung 025"/>
    <w:uiPriority w:val="99"/>
    <w:rsid w:val="00093364"/>
    <w:pPr>
      <w:numPr>
        <w:numId w:val="16"/>
      </w:numPr>
    </w:pPr>
  </w:style>
  <w:style w:type="numbering" w:customStyle="1" w:styleId="TQ-Aufzhlung05">
    <w:name w:val="TQ-Aufzählung 05"/>
    <w:uiPriority w:val="99"/>
    <w:rsid w:val="00093364"/>
    <w:pPr>
      <w:numPr>
        <w:numId w:val="17"/>
      </w:numPr>
    </w:pPr>
  </w:style>
  <w:style w:type="numbering" w:customStyle="1" w:styleId="TQ-Quadratblau">
    <w:name w:val="TQ-Quadrat_blau"/>
    <w:uiPriority w:val="99"/>
    <w:rsid w:val="00093364"/>
    <w:pPr>
      <w:numPr>
        <w:numId w:val="18"/>
      </w:numPr>
    </w:pPr>
  </w:style>
  <w:style w:type="numbering" w:customStyle="1" w:styleId="TQ-Quadratgrau">
    <w:name w:val="TQ-Quadrat_grau"/>
    <w:uiPriority w:val="99"/>
    <w:rsid w:val="00093364"/>
    <w:pPr>
      <w:numPr>
        <w:numId w:val="19"/>
      </w:numPr>
    </w:pPr>
  </w:style>
  <w:style w:type="paragraph" w:customStyle="1" w:styleId="berschrift">
    <w:name w:val="Überschrift"/>
    <w:basedOn w:val="Standard"/>
    <w:next w:val="Absatz1"/>
    <w:uiPriority w:val="1"/>
    <w:qFormat/>
    <w:rsid w:val="00093364"/>
    <w:pPr>
      <w:spacing w:before="120" w:after="120"/>
    </w:pPr>
    <w:rPr>
      <w:rFonts w:asciiTheme="majorHAnsi" w:hAnsiTheme="majorHAnsi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093364"/>
    <w:pPr>
      <w:numPr>
        <w:ilvl w:val="1"/>
      </w:numPr>
    </w:pPr>
    <w:rPr>
      <w:rFonts w:asciiTheme="majorHAnsi" w:eastAsiaTheme="majorEastAsia" w:hAnsiTheme="majorHAnsi" w:cstheme="majorBidi"/>
      <w:i/>
      <w:iCs/>
      <w:color w:val="A7C5E4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93364"/>
    <w:rPr>
      <w:rFonts w:asciiTheme="majorHAnsi" w:eastAsiaTheme="majorEastAsia" w:hAnsiTheme="majorHAnsi" w:cstheme="majorBidi"/>
      <w:i/>
      <w:iCs/>
      <w:color w:val="A7C5E4" w:themeColor="accent1"/>
      <w:spacing w:val="15"/>
      <w:sz w:val="24"/>
      <w:szCs w:val="24"/>
    </w:rPr>
  </w:style>
  <w:style w:type="paragraph" w:styleId="Verzeichnis1">
    <w:name w:val="toc 1"/>
    <w:basedOn w:val="Standard"/>
    <w:next w:val="Standard"/>
    <w:autoRedefine/>
    <w:semiHidden/>
    <w:rsid w:val="00093364"/>
    <w:pPr>
      <w:tabs>
        <w:tab w:val="right" w:leader="dot" w:pos="9781"/>
      </w:tabs>
    </w:pPr>
  </w:style>
  <w:style w:type="paragraph" w:styleId="Verzeichnis2">
    <w:name w:val="toc 2"/>
    <w:basedOn w:val="Standard"/>
    <w:next w:val="Standard"/>
    <w:autoRedefine/>
    <w:semiHidden/>
    <w:rsid w:val="00093364"/>
    <w:pPr>
      <w:tabs>
        <w:tab w:val="right" w:leader="dot" w:pos="9781"/>
      </w:tabs>
      <w:ind w:left="240"/>
    </w:pPr>
  </w:style>
  <w:style w:type="paragraph" w:styleId="Verzeichnis3">
    <w:name w:val="toc 3"/>
    <w:basedOn w:val="Standard"/>
    <w:next w:val="Standard"/>
    <w:autoRedefine/>
    <w:semiHidden/>
    <w:rsid w:val="00093364"/>
    <w:pPr>
      <w:tabs>
        <w:tab w:val="right" w:leader="dot" w:pos="9781"/>
      </w:tabs>
      <w:ind w:left="480"/>
    </w:pPr>
  </w:style>
  <w:style w:type="paragraph" w:styleId="Verzeichnis4">
    <w:name w:val="toc 4"/>
    <w:basedOn w:val="Standard"/>
    <w:next w:val="Standard"/>
    <w:autoRedefine/>
    <w:semiHidden/>
    <w:rsid w:val="00093364"/>
    <w:pPr>
      <w:tabs>
        <w:tab w:val="right" w:leader="dot" w:pos="9781"/>
      </w:tabs>
      <w:ind w:left="720"/>
    </w:pPr>
  </w:style>
  <w:style w:type="paragraph" w:styleId="Verzeichnis5">
    <w:name w:val="toc 5"/>
    <w:basedOn w:val="Standard"/>
    <w:next w:val="Standard"/>
    <w:autoRedefine/>
    <w:semiHidden/>
    <w:rsid w:val="00093364"/>
    <w:pPr>
      <w:tabs>
        <w:tab w:val="right" w:leader="dot" w:pos="9781"/>
      </w:tabs>
      <w:ind w:left="960"/>
    </w:pPr>
  </w:style>
  <w:style w:type="paragraph" w:styleId="Verzeichnis6">
    <w:name w:val="toc 6"/>
    <w:basedOn w:val="Standard"/>
    <w:next w:val="Standard"/>
    <w:autoRedefine/>
    <w:semiHidden/>
    <w:rsid w:val="00093364"/>
    <w:pPr>
      <w:tabs>
        <w:tab w:val="right" w:leader="dot" w:pos="9781"/>
      </w:tabs>
      <w:ind w:left="1200"/>
    </w:pPr>
  </w:style>
  <w:style w:type="paragraph" w:styleId="Verzeichnis7">
    <w:name w:val="toc 7"/>
    <w:basedOn w:val="Standard"/>
    <w:next w:val="Standard"/>
    <w:autoRedefine/>
    <w:semiHidden/>
    <w:rsid w:val="00093364"/>
    <w:pPr>
      <w:tabs>
        <w:tab w:val="right" w:leader="dot" w:pos="9781"/>
      </w:tabs>
      <w:ind w:left="1440"/>
    </w:pPr>
  </w:style>
  <w:style w:type="paragraph" w:styleId="Verzeichnis8">
    <w:name w:val="toc 8"/>
    <w:basedOn w:val="Standard"/>
    <w:next w:val="Standard"/>
    <w:autoRedefine/>
    <w:semiHidden/>
    <w:rsid w:val="00093364"/>
    <w:pPr>
      <w:tabs>
        <w:tab w:val="right" w:leader="dot" w:pos="9781"/>
      </w:tabs>
      <w:ind w:left="1680"/>
    </w:pPr>
  </w:style>
  <w:style w:type="paragraph" w:styleId="Verzeichnis9">
    <w:name w:val="toc 9"/>
    <w:basedOn w:val="Standard"/>
    <w:next w:val="Standard"/>
    <w:autoRedefine/>
    <w:semiHidden/>
    <w:rsid w:val="00093364"/>
    <w:pPr>
      <w:tabs>
        <w:tab w:val="right" w:leader="dot" w:pos="9781"/>
      </w:tabs>
      <w:ind w:left="1920"/>
    </w:pPr>
  </w:style>
  <w:style w:type="paragraph" w:styleId="Zitat">
    <w:name w:val="Quote"/>
    <w:basedOn w:val="Standard"/>
    <w:next w:val="Standard"/>
    <w:link w:val="ZitatZchn"/>
    <w:uiPriority w:val="29"/>
    <w:semiHidden/>
    <w:rsid w:val="0009336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093364"/>
    <w:rPr>
      <w:i/>
      <w:iCs/>
      <w:color w:val="000000" w:themeColor="text1"/>
      <w:sz w:val="22"/>
    </w:rPr>
  </w:style>
  <w:style w:type="paragraph" w:customStyle="1" w:styleId="ZwischenberschriftBlau">
    <w:name w:val="Zwischenüberschrift Blau"/>
    <w:basedOn w:val="Standard"/>
    <w:next w:val="Absatz1"/>
    <w:uiPriority w:val="1"/>
    <w:qFormat/>
    <w:rsid w:val="00093364"/>
    <w:pPr>
      <w:spacing w:before="120" w:after="120"/>
    </w:pPr>
    <w:rPr>
      <w:rFonts w:asciiTheme="majorHAnsi" w:hAnsiTheme="majorHAnsi"/>
      <w:b/>
      <w:color w:val="1D8EC6" w:themeColor="text2"/>
    </w:rPr>
  </w:style>
  <w:style w:type="paragraph" w:customStyle="1" w:styleId="ZwischenberschriftSchwarz">
    <w:name w:val="Zwischenüberschrift Schwarz"/>
    <w:basedOn w:val="Standard"/>
    <w:next w:val="Absatz1"/>
    <w:uiPriority w:val="1"/>
    <w:rsid w:val="00093364"/>
    <w:pPr>
      <w:spacing w:before="120" w:after="120"/>
    </w:pPr>
    <w:rPr>
      <w:rFonts w:asciiTheme="majorHAnsi" w:hAnsiTheme="majorHAnsi"/>
      <w:b/>
    </w:rPr>
  </w:style>
  <w:style w:type="paragraph" w:styleId="berarbeitung">
    <w:name w:val="Revision"/>
    <w:hidden/>
    <w:uiPriority w:val="99"/>
    <w:semiHidden/>
    <w:rsid w:val="004B6612"/>
    <w:rPr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66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661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661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66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66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Q-Design">
  <a:themeElements>
    <a:clrScheme name="TQ-Farbpalette">
      <a:dk1>
        <a:srgbClr val="000000"/>
      </a:dk1>
      <a:lt1>
        <a:sysClr val="window" lastClr="FFFFFF"/>
      </a:lt1>
      <a:dk2>
        <a:srgbClr val="1D8EC6"/>
      </a:dk2>
      <a:lt2>
        <a:srgbClr val="F2F2F2"/>
      </a:lt2>
      <a:accent1>
        <a:srgbClr val="A7C5E4"/>
      </a:accent1>
      <a:accent2>
        <a:srgbClr val="821114"/>
      </a:accent2>
      <a:accent3>
        <a:srgbClr val="1D8EC6"/>
      </a:accent3>
      <a:accent4>
        <a:srgbClr val="E2D175"/>
      </a:accent4>
      <a:accent5>
        <a:srgbClr val="818309"/>
      </a:accent5>
      <a:accent6>
        <a:srgbClr val="D6E3F6"/>
      </a:accent6>
      <a:hlink>
        <a:srgbClr val="1D8EC6"/>
      </a:hlink>
      <a:folHlink>
        <a:srgbClr val="8F8F8F"/>
      </a:folHlink>
    </a:clrScheme>
    <a:fontScheme name="TQ_Kaufmännisch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larhei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51D674-98D6-48A3-A3B8-147C73DF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2628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Neutrale Dokumentenvorlage</vt:lpstr>
    </vt:vector>
  </TitlesOfParts>
  <Company>TQ Systems GmbH</Company>
  <LinksUpToDate>false</LinksUpToDate>
  <CharactersWithSpaces>19149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Neutrale Dokumentenvorlage</dc:title>
  <dc:creator>Eicher Thomas</dc:creator>
  <cp:lastModifiedBy>Schmeil, Hartmut</cp:lastModifiedBy>
  <cp:revision>14</cp:revision>
  <cp:lastPrinted>2019-11-18T13:14:00Z</cp:lastPrinted>
  <dcterms:created xsi:type="dcterms:W3CDTF">2021-01-08T10:30:00Z</dcterms:created>
  <dcterms:modified xsi:type="dcterms:W3CDTF">2021-01-14T07:52:00Z</dcterms:modified>
</cp:coreProperties>
</file>