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EBBB6" w14:textId="58FEA1F2" w:rsidR="001C5151" w:rsidRPr="00F5119B" w:rsidRDefault="008B646F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ENERGY MANAGER </w:t>
      </w:r>
      <w:r w:rsidR="00231482">
        <w:rPr>
          <w:rFonts w:ascii="Courier New" w:hAnsi="Courier New" w:cs="Courier New"/>
          <w:b/>
          <w:sz w:val="20"/>
        </w:rPr>
        <w:t xml:space="preserve">TQ </w:t>
      </w:r>
      <w:r w:rsidR="00F5119B" w:rsidRPr="00F5119B">
        <w:rPr>
          <w:rFonts w:ascii="Courier New" w:hAnsi="Courier New" w:cs="Courier New"/>
          <w:b/>
          <w:sz w:val="20"/>
        </w:rPr>
        <w:t>EM</w:t>
      </w:r>
      <w:ins w:id="0" w:author="Schmeil, Hartmut" w:date="2021-01-08T09:59:00Z">
        <w:r w:rsidR="00F5119B" w:rsidRPr="00F5119B">
          <w:rPr>
            <w:rFonts w:ascii="Courier New" w:hAnsi="Courier New" w:cs="Courier New"/>
            <w:b/>
            <w:sz w:val="20"/>
          </w:rPr>
          <w:t>420</w:t>
        </w:r>
      </w:ins>
      <w:del w:id="1" w:author="Schmeil, Hartmut" w:date="2021-01-08T09:59:00Z">
        <w:r w:rsidR="00940D04" w:rsidRPr="00F5119B" w:rsidDel="000E3D4C">
          <w:rPr>
            <w:rFonts w:ascii="Courier New" w:hAnsi="Courier New" w:cs="Courier New"/>
            <w:b/>
            <w:sz w:val="20"/>
          </w:rPr>
          <w:delText>3</w:delText>
        </w:r>
        <w:r w:rsidR="00605A91" w:rsidRPr="00F5119B" w:rsidDel="000E3D4C">
          <w:rPr>
            <w:rFonts w:ascii="Courier New" w:hAnsi="Courier New" w:cs="Courier New"/>
            <w:b/>
            <w:sz w:val="20"/>
          </w:rPr>
          <w:delText>00</w:delText>
        </w:r>
      </w:del>
      <w:ins w:id="2" w:author="Wimbauer Christian" w:date="2016-10-11T08:41:00Z">
        <w:r w:rsidR="00F5119B" w:rsidRPr="00F5119B">
          <w:rPr>
            <w:rFonts w:ascii="Courier New" w:hAnsi="Courier New" w:cs="Courier New"/>
            <w:b/>
            <w:sz w:val="20"/>
          </w:rPr>
          <w:t xml:space="preserve"> </w:t>
        </w:r>
      </w:ins>
      <w:r w:rsidR="00F5119B" w:rsidRPr="00F5119B">
        <w:rPr>
          <w:rFonts w:ascii="Courier New" w:hAnsi="Courier New" w:cs="Courier New"/>
          <w:b/>
          <w:sz w:val="20"/>
        </w:rPr>
        <w:t>L</w:t>
      </w:r>
      <w:ins w:id="3" w:author="Schmeil, Hartmut" w:date="2021-01-08T09:59:00Z">
        <w:r w:rsidR="00F5119B" w:rsidRPr="00F5119B">
          <w:rPr>
            <w:rFonts w:ascii="Courier New" w:hAnsi="Courier New" w:cs="Courier New"/>
            <w:b/>
            <w:sz w:val="20"/>
          </w:rPr>
          <w:t>L</w:t>
        </w:r>
      </w:ins>
      <w:r w:rsidR="00F5119B" w:rsidRPr="00F5119B">
        <w:rPr>
          <w:rFonts w:ascii="Courier New" w:hAnsi="Courier New" w:cs="Courier New"/>
          <w:b/>
          <w:sz w:val="20"/>
        </w:rPr>
        <w:t>R</w:t>
      </w:r>
      <w:ins w:id="4" w:author="Schmeil, Hartmut" w:date="2021-01-08T09:59:00Z">
        <w:r w:rsidR="00F5119B" w:rsidRPr="00F5119B">
          <w:rPr>
            <w:rFonts w:ascii="Courier New" w:hAnsi="Courier New" w:cs="Courier New"/>
            <w:b/>
            <w:sz w:val="20"/>
          </w:rPr>
          <w:t>R</w:t>
        </w:r>
      </w:ins>
      <w:del w:id="5" w:author="Schmeil, Hartmut" w:date="2021-01-08T09:59:00Z">
        <w:r w:rsidR="009846C5" w:rsidRPr="00F5119B" w:rsidDel="000E3D4C">
          <w:rPr>
            <w:rFonts w:ascii="Courier New" w:hAnsi="Courier New" w:cs="Courier New"/>
            <w:b/>
            <w:sz w:val="20"/>
          </w:rPr>
          <w:delText>W</w:delText>
        </w:r>
      </w:del>
    </w:p>
    <w:p w14:paraId="7993F76D" w14:textId="77777777" w:rsidR="001C5151" w:rsidRPr="00394C66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3C880749" w14:textId="77777777" w:rsidR="00940D04" w:rsidRDefault="00940D04" w:rsidP="00940D04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3-Phasen Energiemessung in Echtzeit-Übertragung</w:t>
      </w:r>
    </w:p>
    <w:p w14:paraId="498C4A92" w14:textId="77777777" w:rsidR="00940D04" w:rsidRDefault="00940D04" w:rsidP="00940D04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der Messdaten in parametrierbaren Intervallen</w:t>
      </w:r>
    </w:p>
    <w:p w14:paraId="26158EB8" w14:textId="77777777" w:rsidR="00940D04" w:rsidRDefault="00940D04" w:rsidP="00940D04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über Standardschnittstellen</w:t>
      </w:r>
    </w:p>
    <w:p w14:paraId="2410EDDB" w14:textId="77777777" w:rsidR="00940D04" w:rsidRDefault="00940D04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3881A933" w14:textId="17641744" w:rsidR="00940D04" w:rsidRPr="00F93593" w:rsidRDefault="00940D04" w:rsidP="00940D04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6" w:author="Schmeil, Hartmut" w:date="2021-01-08T10:02:00Z">
        <w:r w:rsidRPr="00F93593" w:rsidDel="000E3D4C">
          <w:rPr>
            <w:rFonts w:ascii="Courier New" w:hAnsi="Courier New" w:cs="Courier New"/>
            <w:b/>
            <w:sz w:val="20"/>
          </w:rPr>
          <w:delText xml:space="preserve">SEKUNDENSCHNELLE </w:delText>
        </w:r>
      </w:del>
      <w:del w:id="7" w:author="Schmeil, Hartmut" w:date="2021-01-08T10:03:00Z">
        <w:r w:rsidRPr="00F93593" w:rsidDel="000E3D4C">
          <w:rPr>
            <w:rFonts w:ascii="Courier New" w:hAnsi="Courier New" w:cs="Courier New"/>
            <w:b/>
            <w:sz w:val="20"/>
          </w:rPr>
          <w:delText>DATENÜBERTRAGUNG MIT HOHER GENAUIGKEIT</w:delText>
        </w:r>
      </w:del>
      <w:ins w:id="8" w:author="Schmeil, Hartmut" w:date="2021-01-08T10:03:00Z">
        <w:r w:rsidR="00F93593" w:rsidRPr="00F93593">
          <w:rPr>
            <w:rFonts w:ascii="Courier New" w:hAnsi="Courier New" w:cs="Courier New"/>
            <w:b/>
            <w:sz w:val="20"/>
          </w:rPr>
          <w:t>LEISTUNGSUMFANG</w:t>
        </w:r>
      </w:ins>
    </w:p>
    <w:p w14:paraId="6144DDAC" w14:textId="77777777" w:rsidR="00C457B7" w:rsidRDefault="00940D04" w:rsidP="00940D04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Messung Wirk- Blind- und Scheinleistung, </w:t>
      </w:r>
      <w:r w:rsidR="00C457B7">
        <w:rPr>
          <w:rFonts w:ascii="Courier New" w:hAnsi="Courier New" w:cs="Courier New"/>
          <w:sz w:val="20"/>
        </w:rPr>
        <w:t xml:space="preserve">Wirk- Blind- </w:t>
      </w:r>
    </w:p>
    <w:p w14:paraId="29F8E8A7" w14:textId="77777777" w:rsidR="00C457B7" w:rsidRDefault="009379FD" w:rsidP="009379FD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="00C457B7">
        <w:rPr>
          <w:rFonts w:ascii="Courier New" w:hAnsi="Courier New" w:cs="Courier New"/>
          <w:sz w:val="20"/>
        </w:rPr>
        <w:t xml:space="preserve">Scheinenergie, </w:t>
      </w:r>
      <w:r w:rsidR="00940D04">
        <w:rPr>
          <w:rFonts w:ascii="Courier New" w:hAnsi="Courier New" w:cs="Courier New"/>
          <w:sz w:val="20"/>
        </w:rPr>
        <w:t>Stromstärke,</w:t>
      </w:r>
      <w:r w:rsidR="00C457B7">
        <w:rPr>
          <w:rFonts w:ascii="Courier New" w:hAnsi="Courier New" w:cs="Courier New"/>
          <w:sz w:val="20"/>
        </w:rPr>
        <w:t xml:space="preserve"> </w:t>
      </w:r>
      <w:r w:rsidR="00940D04">
        <w:rPr>
          <w:rFonts w:ascii="Courier New" w:hAnsi="Courier New" w:cs="Courier New"/>
          <w:sz w:val="20"/>
        </w:rPr>
        <w:t xml:space="preserve">Spannung und </w:t>
      </w:r>
    </w:p>
    <w:p w14:paraId="61F94D06" w14:textId="32303FCF" w:rsidR="00C457B7" w:rsidRDefault="009379FD" w:rsidP="00756862">
      <w:pPr>
        <w:autoSpaceDE w:val="0"/>
        <w:autoSpaceDN w:val="0"/>
        <w:adjustRightInd w:val="0"/>
        <w:rPr>
          <w:ins w:id="9" w:author="Schmeil, Hartmut" w:date="2021-01-08T10:03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="00940D04">
        <w:rPr>
          <w:rFonts w:ascii="Courier New" w:hAnsi="Courier New" w:cs="Courier New"/>
          <w:sz w:val="20"/>
        </w:rPr>
        <w:t>Leistungsfaktor je Phase</w:t>
      </w:r>
    </w:p>
    <w:p w14:paraId="7F88771D" w14:textId="55C115B2" w:rsidR="000E3D4C" w:rsidRDefault="000E3D4C" w:rsidP="00756862">
      <w:pPr>
        <w:autoSpaceDE w:val="0"/>
        <w:autoSpaceDN w:val="0"/>
        <w:adjustRightInd w:val="0"/>
        <w:rPr>
          <w:ins w:id="10" w:author="Schmeil, Hartmut" w:date="2021-01-08T10:05:00Z"/>
          <w:rFonts w:ascii="Courier New" w:hAnsi="Courier New" w:cs="Courier New"/>
          <w:sz w:val="20"/>
        </w:rPr>
      </w:pPr>
      <w:ins w:id="11" w:author="Schmeil, Hartmut" w:date="2021-01-08T10:04:00Z">
        <w:r>
          <w:rPr>
            <w:rFonts w:ascii="Courier New" w:hAnsi="Courier New" w:cs="Courier New"/>
            <w:sz w:val="20"/>
          </w:rPr>
          <w:t>- Kontinuierliche Datenspeicherung für Langzeitanalysen</w:t>
        </w:r>
      </w:ins>
    </w:p>
    <w:p w14:paraId="6B6A4330" w14:textId="67D5E173" w:rsidR="000E3D4C" w:rsidRDefault="000E3D4C" w:rsidP="00756862">
      <w:pPr>
        <w:autoSpaceDE w:val="0"/>
        <w:autoSpaceDN w:val="0"/>
        <w:adjustRightInd w:val="0"/>
        <w:rPr>
          <w:ins w:id="12" w:author="Schmeil, Hartmut" w:date="2021-01-08T10:05:00Z"/>
          <w:rFonts w:ascii="Courier New" w:hAnsi="Courier New" w:cs="Courier New"/>
          <w:sz w:val="20"/>
        </w:rPr>
      </w:pPr>
      <w:ins w:id="13" w:author="Schmeil, Hartmut" w:date="2021-01-08T10:05:00Z">
        <w:r>
          <w:rPr>
            <w:rFonts w:ascii="Courier New" w:hAnsi="Courier New" w:cs="Courier New"/>
            <w:sz w:val="20"/>
          </w:rPr>
          <w:t>- Langzeitdatenspeicherung bis auf 1 Sekunde konfigurierbar</w:t>
        </w:r>
      </w:ins>
    </w:p>
    <w:p w14:paraId="7FDD4CBD" w14:textId="45321A3E" w:rsidR="000E3D4C" w:rsidRDefault="000E3D4C" w:rsidP="00756862">
      <w:pPr>
        <w:autoSpaceDE w:val="0"/>
        <w:autoSpaceDN w:val="0"/>
        <w:adjustRightInd w:val="0"/>
        <w:rPr>
          <w:ins w:id="14" w:author="Schmeil, Hartmut" w:date="2021-01-08T10:07:00Z"/>
          <w:rFonts w:ascii="Courier New" w:hAnsi="Courier New" w:cs="Courier New"/>
          <w:sz w:val="20"/>
        </w:rPr>
      </w:pPr>
      <w:ins w:id="15" w:author="Schmeil, Hartmut" w:date="2021-01-08T10:06:00Z">
        <w:r>
          <w:rPr>
            <w:rFonts w:ascii="Courier New" w:hAnsi="Courier New" w:cs="Courier New"/>
            <w:sz w:val="20"/>
          </w:rPr>
          <w:t xml:space="preserve">- Ereignisgetriggerte </w:t>
        </w:r>
      </w:ins>
      <w:ins w:id="16" w:author="Schmeil, Hartmut" w:date="2021-01-08T10:07:00Z">
        <w:r>
          <w:rPr>
            <w:rFonts w:ascii="Courier New" w:hAnsi="Courier New" w:cs="Courier New"/>
            <w:sz w:val="20"/>
          </w:rPr>
          <w:t xml:space="preserve">Aufzeichnung von Messdaten </w:t>
        </w:r>
      </w:ins>
      <w:ins w:id="17" w:author="Schmeil, Hartmut" w:date="2021-01-08T10:08:00Z">
        <w:r>
          <w:rPr>
            <w:rFonts w:ascii="Courier New" w:hAnsi="Courier New" w:cs="Courier New"/>
            <w:sz w:val="20"/>
          </w:rPr>
          <w:t>im</w:t>
        </w:r>
      </w:ins>
      <w:ins w:id="18" w:author="Schmeil, Hartmut" w:date="2021-01-08T10:07:00Z">
        <w:r>
          <w:rPr>
            <w:rFonts w:ascii="Courier New" w:hAnsi="Courier New" w:cs="Courier New"/>
            <w:sz w:val="20"/>
          </w:rPr>
          <w:t xml:space="preserve"> 200ms Intervall</w:t>
        </w:r>
      </w:ins>
    </w:p>
    <w:p w14:paraId="3ABD0F73" w14:textId="15061BDE" w:rsidR="000E3D4C" w:rsidRDefault="000E3D4C" w:rsidP="00756862">
      <w:pPr>
        <w:autoSpaceDE w:val="0"/>
        <w:autoSpaceDN w:val="0"/>
        <w:adjustRightInd w:val="0"/>
        <w:rPr>
          <w:ins w:id="19" w:author="Schmeil, Hartmut" w:date="2021-01-08T10:09:00Z"/>
          <w:rFonts w:ascii="Courier New" w:hAnsi="Courier New" w:cs="Courier New"/>
          <w:sz w:val="20"/>
        </w:rPr>
      </w:pPr>
      <w:ins w:id="20" w:author="Schmeil, Hartmut" w:date="2021-01-08T10:07:00Z">
        <w:r>
          <w:rPr>
            <w:rFonts w:ascii="Courier New" w:hAnsi="Courier New" w:cs="Courier New"/>
            <w:sz w:val="20"/>
          </w:rPr>
          <w:t xml:space="preserve">  </w:t>
        </w:r>
      </w:ins>
      <w:ins w:id="21" w:author="Schmeil, Hartmut" w:date="2021-01-08T10:08:00Z">
        <w:r>
          <w:rPr>
            <w:rFonts w:ascii="Courier New" w:hAnsi="Courier New" w:cs="Courier New"/>
            <w:sz w:val="20"/>
          </w:rPr>
          <w:t>mit Vor- und Nachlaufzeit</w:t>
        </w:r>
      </w:ins>
    </w:p>
    <w:p w14:paraId="2667BEBC" w14:textId="5443C9A4" w:rsidR="000E3D4C" w:rsidRDefault="000E3D4C" w:rsidP="0075686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22" w:author="Schmeil, Hartmut" w:date="2021-01-08T10:09:00Z">
        <w:r>
          <w:rPr>
            <w:rFonts w:ascii="Courier New" w:hAnsi="Courier New" w:cs="Courier New"/>
            <w:sz w:val="20"/>
          </w:rPr>
          <w:t xml:space="preserve">- </w:t>
        </w:r>
        <w:r w:rsidR="00ED5E26">
          <w:rPr>
            <w:rFonts w:ascii="Courier New" w:hAnsi="Courier New" w:cs="Courier New"/>
            <w:sz w:val="20"/>
          </w:rPr>
          <w:t>Registrierung von Anlaufströmen, von Spannungseinbrüchen oder Überhöhungen</w:t>
        </w:r>
      </w:ins>
    </w:p>
    <w:p w14:paraId="340CD066" w14:textId="4F9E6903" w:rsidR="000B5254" w:rsidRDefault="000B5254" w:rsidP="009379FD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Automatischer Datenexport als </w:t>
      </w:r>
      <w:del w:id="23" w:author="Schmeil, Hartmut" w:date="2021-01-08T10:10:00Z">
        <w:r w:rsidDel="00ED5E26">
          <w:rPr>
            <w:rFonts w:ascii="Courier New" w:hAnsi="Courier New" w:cs="Courier New"/>
            <w:sz w:val="20"/>
          </w:rPr>
          <w:delText>csv</w:delText>
        </w:r>
      </w:del>
      <w:ins w:id="24" w:author="Schmeil, Hartmut" w:date="2021-01-08T10:10:00Z">
        <w:r w:rsidR="00ED5E26">
          <w:rPr>
            <w:rFonts w:ascii="Courier New" w:hAnsi="Courier New" w:cs="Courier New"/>
            <w:sz w:val="20"/>
          </w:rPr>
          <w:t>CSV</w:t>
        </w:r>
      </w:ins>
      <w:r>
        <w:rPr>
          <w:rFonts w:ascii="Courier New" w:hAnsi="Courier New" w:cs="Courier New"/>
          <w:sz w:val="20"/>
        </w:rPr>
        <w:t>-Datei</w:t>
      </w:r>
      <w:ins w:id="25" w:author="Schmeil, Hartmut" w:date="2021-01-08T10:11:00Z">
        <w:r w:rsidR="00ED5E26">
          <w:rPr>
            <w:rFonts w:ascii="Courier New" w:hAnsi="Courier New" w:cs="Courier New"/>
            <w:sz w:val="20"/>
          </w:rPr>
          <w:t>en</w:t>
        </w:r>
      </w:ins>
      <w:r>
        <w:rPr>
          <w:rFonts w:ascii="Courier New" w:hAnsi="Courier New" w:cs="Courier New"/>
          <w:sz w:val="20"/>
        </w:rPr>
        <w:t xml:space="preserve"> über E-Mail,</w:t>
      </w:r>
    </w:p>
    <w:p w14:paraId="6AA39E23" w14:textId="2AE4A6FA" w:rsidR="000B5254" w:rsidDel="00ED5E26" w:rsidRDefault="000B5254" w:rsidP="009379FD">
      <w:pPr>
        <w:autoSpaceDE w:val="0"/>
        <w:autoSpaceDN w:val="0"/>
        <w:adjustRightInd w:val="0"/>
        <w:rPr>
          <w:del w:id="26" w:author="Schmeil, Hartmut" w:date="2021-01-08T10:12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FTP</w:t>
      </w:r>
      <w:ins w:id="27" w:author="Schmeil, Hartmut" w:date="2021-01-08T10:11:00Z">
        <w:r w:rsidR="00ED5E26">
          <w:rPr>
            <w:rFonts w:ascii="Courier New" w:hAnsi="Courier New" w:cs="Courier New"/>
            <w:sz w:val="20"/>
          </w:rPr>
          <w:t>/</w:t>
        </w:r>
      </w:ins>
      <w:r w:rsidR="00F93593">
        <w:rPr>
          <w:rFonts w:ascii="Courier New" w:hAnsi="Courier New" w:cs="Courier New"/>
          <w:sz w:val="20"/>
        </w:rPr>
        <w:t>S</w:t>
      </w:r>
      <w:ins w:id="28" w:author="Schmeil, Hartmut" w:date="2021-01-08T10:11:00Z">
        <w:r w:rsidR="00ED5E26">
          <w:rPr>
            <w:rFonts w:ascii="Courier New" w:hAnsi="Courier New" w:cs="Courier New"/>
            <w:sz w:val="20"/>
          </w:rPr>
          <w:t>FTP</w:t>
        </w:r>
      </w:ins>
      <w:r>
        <w:rPr>
          <w:rFonts w:ascii="Courier New" w:hAnsi="Courier New" w:cs="Courier New"/>
          <w:sz w:val="20"/>
        </w:rPr>
        <w:t xml:space="preserve"> File Transfer</w:t>
      </w:r>
      <w:ins w:id="29" w:author="Schmeil, Hartmut" w:date="2021-01-08T10:12:00Z">
        <w:r w:rsidR="00ED5E26">
          <w:rPr>
            <w:rFonts w:ascii="Courier New" w:hAnsi="Courier New" w:cs="Courier New"/>
            <w:sz w:val="20"/>
          </w:rPr>
          <w:t xml:space="preserve">, </w:t>
        </w:r>
      </w:ins>
      <w:del w:id="30" w:author="Schmeil, Hartmut" w:date="2021-01-08T10:12:00Z">
        <w:r w:rsidDel="00ED5E26">
          <w:rPr>
            <w:rFonts w:ascii="Courier New" w:hAnsi="Courier New" w:cs="Courier New"/>
            <w:sz w:val="20"/>
          </w:rPr>
          <w:delText xml:space="preserve"> oder verschlüsselt über SFTP,</w:delText>
        </w:r>
      </w:del>
    </w:p>
    <w:p w14:paraId="21F690B0" w14:textId="7094F0AA" w:rsidR="000B5254" w:rsidRDefault="000B5254" w:rsidP="009379FD">
      <w:pPr>
        <w:autoSpaceDE w:val="0"/>
        <w:autoSpaceDN w:val="0"/>
        <w:adjustRightInd w:val="0"/>
        <w:rPr>
          <w:ins w:id="31" w:author="Schmeil, Hartmut" w:date="2021-01-08T10:13:00Z"/>
          <w:rFonts w:ascii="Courier New" w:hAnsi="Courier New" w:cs="Courier New"/>
          <w:sz w:val="20"/>
        </w:rPr>
      </w:pPr>
      <w:del w:id="32" w:author="Schmeil, Hartmut" w:date="2021-01-08T10:12:00Z">
        <w:r w:rsidDel="00ED5E26">
          <w:rPr>
            <w:rFonts w:ascii="Courier New" w:hAnsi="Courier New" w:cs="Courier New"/>
            <w:sz w:val="20"/>
          </w:rPr>
          <w:delText xml:space="preserve">  </w:delText>
        </w:r>
      </w:del>
      <w:r>
        <w:rPr>
          <w:rFonts w:ascii="Courier New" w:hAnsi="Courier New" w:cs="Courier New"/>
          <w:sz w:val="20"/>
        </w:rPr>
        <w:t xml:space="preserve">kleinstes </w:t>
      </w:r>
      <w:del w:id="33" w:author="Schmeil, Hartmut" w:date="2021-01-08T10:12:00Z">
        <w:r w:rsidDel="00ED5E26">
          <w:rPr>
            <w:rFonts w:ascii="Courier New" w:hAnsi="Courier New" w:cs="Courier New"/>
            <w:sz w:val="20"/>
          </w:rPr>
          <w:delText xml:space="preserve">Datenintervall </w:delText>
        </w:r>
      </w:del>
      <w:ins w:id="34" w:author="Schmeil, Hartmut" w:date="2021-01-08T10:12:00Z">
        <w:r w:rsidR="00ED5E26">
          <w:rPr>
            <w:rFonts w:ascii="Courier New" w:hAnsi="Courier New" w:cs="Courier New"/>
            <w:sz w:val="20"/>
          </w:rPr>
          <w:t xml:space="preserve">Übertragungsintervall </w:t>
        </w:r>
      </w:ins>
      <w:r>
        <w:rPr>
          <w:rFonts w:ascii="Courier New" w:hAnsi="Courier New" w:cs="Courier New"/>
          <w:sz w:val="20"/>
        </w:rPr>
        <w:t>1 Minute</w:t>
      </w:r>
    </w:p>
    <w:p w14:paraId="0E8B60D6" w14:textId="77777777" w:rsidR="00ED5E26" w:rsidRDefault="00ED5E26">
      <w:pPr>
        <w:autoSpaceDE w:val="0"/>
        <w:autoSpaceDN w:val="0"/>
        <w:adjustRightInd w:val="0"/>
        <w:rPr>
          <w:ins w:id="35" w:author="Schmeil, Hartmut" w:date="2021-01-08T10:18:00Z"/>
          <w:rFonts w:ascii="Courier New" w:hAnsi="Courier New" w:cs="Courier New"/>
          <w:sz w:val="20"/>
        </w:rPr>
      </w:pPr>
      <w:ins w:id="36" w:author="Schmeil, Hartmut" w:date="2021-01-08T10:13:00Z">
        <w:r>
          <w:rPr>
            <w:rFonts w:ascii="Courier New" w:hAnsi="Courier New" w:cs="Courier New"/>
            <w:sz w:val="20"/>
          </w:rPr>
          <w:t xml:space="preserve">- </w:t>
        </w:r>
      </w:ins>
      <w:ins w:id="37" w:author="Schmeil, Hartmut" w:date="2021-01-08T10:17:00Z">
        <w:r>
          <w:rPr>
            <w:rFonts w:ascii="Courier New" w:hAnsi="Courier New" w:cs="Courier New"/>
            <w:sz w:val="20"/>
          </w:rPr>
          <w:t xml:space="preserve">Übertragung bzw. Abfrage der Messdaten </w:t>
        </w:r>
      </w:ins>
      <w:ins w:id="38" w:author="Schmeil, Hartmut" w:date="2021-01-08T10:14:00Z">
        <w:r>
          <w:rPr>
            <w:rFonts w:ascii="Courier New" w:hAnsi="Courier New" w:cs="Courier New"/>
            <w:sz w:val="20"/>
          </w:rPr>
          <w:t>Standard Kommunikationsschnittstellen</w:t>
        </w:r>
      </w:ins>
    </w:p>
    <w:p w14:paraId="3876A238" w14:textId="375C298C" w:rsidR="00ED5E26" w:rsidRDefault="00ED5E26">
      <w:pPr>
        <w:autoSpaceDE w:val="0"/>
        <w:autoSpaceDN w:val="0"/>
        <w:adjustRightInd w:val="0"/>
        <w:rPr>
          <w:ins w:id="39" w:author="Schmeil, Hartmut" w:date="2021-01-08T10:14:00Z"/>
          <w:rFonts w:ascii="Courier New" w:hAnsi="Courier New" w:cs="Courier New"/>
          <w:sz w:val="20"/>
        </w:rPr>
      </w:pPr>
      <w:ins w:id="40" w:author="Schmeil, Hartmut" w:date="2021-01-08T10:18:00Z">
        <w:r>
          <w:rPr>
            <w:rFonts w:ascii="Courier New" w:hAnsi="Courier New" w:cs="Courier New"/>
            <w:sz w:val="20"/>
          </w:rPr>
          <w:t xml:space="preserve">  Modbus</w:t>
        </w:r>
      </w:ins>
      <w:ins w:id="41" w:author="Schmeil, Hartmut" w:date="2021-01-08T10:14:00Z">
        <w:r>
          <w:rPr>
            <w:rFonts w:ascii="Courier New" w:hAnsi="Courier New" w:cs="Courier New"/>
            <w:sz w:val="20"/>
          </w:rPr>
          <w:t xml:space="preserve"> TCP / RTU (Master/Slave) </w:t>
        </w:r>
      </w:ins>
      <w:ins w:id="42" w:author="Schmeil, Hartmut" w:date="2021-01-08T10:15:00Z">
        <w:r>
          <w:rPr>
            <w:rFonts w:ascii="Courier New" w:hAnsi="Courier New" w:cs="Courier New"/>
            <w:sz w:val="20"/>
          </w:rPr>
          <w:t>und Webschnittstelle (https im JSON Format)</w:t>
        </w:r>
      </w:ins>
    </w:p>
    <w:p w14:paraId="09635178" w14:textId="238F1C67" w:rsidR="00ED5E26" w:rsidDel="00672D95" w:rsidRDefault="00672D95" w:rsidP="009379FD">
      <w:pPr>
        <w:autoSpaceDE w:val="0"/>
        <w:autoSpaceDN w:val="0"/>
        <w:adjustRightInd w:val="0"/>
        <w:rPr>
          <w:del w:id="43" w:author="Schmeil, Hartmut" w:date="2021-01-08T10:19:00Z"/>
          <w:rFonts w:ascii="Courier New" w:hAnsi="Courier New" w:cs="Courier New"/>
          <w:sz w:val="20"/>
        </w:rPr>
      </w:pPr>
      <w:ins w:id="44" w:author="Schmeil, Hartmut" w:date="2021-01-08T10:19:00Z">
        <w:r>
          <w:rPr>
            <w:rFonts w:ascii="Courier New" w:hAnsi="Courier New" w:cs="Courier New"/>
            <w:sz w:val="20"/>
          </w:rPr>
          <w:t xml:space="preserve">- </w:t>
        </w:r>
      </w:ins>
      <w:ins w:id="45" w:author="Schmeil, Hartmut" w:date="2021-01-08T10:20:00Z">
        <w:r w:rsidR="00916063">
          <w:rPr>
            <w:rFonts w:ascii="Courier New" w:hAnsi="Courier New" w:cs="Courier New"/>
            <w:sz w:val="20"/>
          </w:rPr>
          <w:t>Modbus-</w:t>
        </w:r>
      </w:ins>
      <w:ins w:id="46" w:author="Schmeil, Hartmut" w:date="2021-01-08T10:19:00Z">
        <w:r w:rsidR="00916063">
          <w:rPr>
            <w:rFonts w:ascii="Courier New" w:hAnsi="Courier New" w:cs="Courier New"/>
            <w:sz w:val="20"/>
          </w:rPr>
          <w:t xml:space="preserve">Kommunikation </w:t>
        </w:r>
      </w:ins>
      <w:ins w:id="47" w:author="Schmeil, Hartmut" w:date="2021-01-08T10:20:00Z">
        <w:r w:rsidR="00916063">
          <w:rPr>
            <w:rFonts w:ascii="Courier New" w:hAnsi="Courier New" w:cs="Courier New"/>
            <w:sz w:val="20"/>
          </w:rPr>
          <w:t>mit einer Zykluszeit von 200ms möglich</w:t>
        </w:r>
      </w:ins>
    </w:p>
    <w:p w14:paraId="6DF70D05" w14:textId="14B5F545" w:rsidR="00672D95" w:rsidRDefault="00672D95" w:rsidP="009379FD">
      <w:pPr>
        <w:autoSpaceDE w:val="0"/>
        <w:autoSpaceDN w:val="0"/>
        <w:adjustRightInd w:val="0"/>
        <w:rPr>
          <w:ins w:id="48" w:author="Schmeil, Hartmut" w:date="2021-01-08T10:19:00Z"/>
          <w:rFonts w:ascii="Courier New" w:hAnsi="Courier New" w:cs="Courier New"/>
          <w:sz w:val="20"/>
        </w:rPr>
      </w:pPr>
    </w:p>
    <w:p w14:paraId="309103EE" w14:textId="47FEF234" w:rsidR="00306E38" w:rsidRDefault="000B5254" w:rsidP="009379FD">
      <w:pPr>
        <w:autoSpaceDE w:val="0"/>
        <w:autoSpaceDN w:val="0"/>
        <w:adjustRightInd w:val="0"/>
        <w:rPr>
          <w:ins w:id="49" w:author="Wimbauer Christian" w:date="2016-10-11T08:12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- </w:t>
      </w:r>
      <w:del w:id="50" w:author="Schmeil, Hartmut" w:date="2021-01-08T10:17:00Z">
        <w:r w:rsidDel="00ED5E26">
          <w:rPr>
            <w:rFonts w:ascii="Courier New" w:hAnsi="Courier New" w:cs="Courier New"/>
            <w:sz w:val="20"/>
          </w:rPr>
          <w:delText xml:space="preserve">Übertragung der Messdaten </w:delText>
        </w:r>
      </w:del>
      <w:del w:id="51" w:author="Schmeil, Hartmut" w:date="2021-01-08T10:21:00Z">
        <w:r w:rsidDel="00916063">
          <w:rPr>
            <w:rFonts w:ascii="Courier New" w:hAnsi="Courier New" w:cs="Courier New"/>
            <w:sz w:val="20"/>
          </w:rPr>
          <w:delText>über Standard</w:delText>
        </w:r>
        <w:r w:rsidR="001A6C63" w:rsidDel="00916063">
          <w:rPr>
            <w:rFonts w:ascii="Courier New" w:hAnsi="Courier New" w:cs="Courier New"/>
            <w:sz w:val="20"/>
          </w:rPr>
          <w:delText>protokolle</w:delText>
        </w:r>
      </w:del>
      <w:ins w:id="52" w:author="Schmeil, Hartmut" w:date="2021-01-08T10:21:00Z">
        <w:r w:rsidR="00916063">
          <w:rPr>
            <w:rFonts w:ascii="Courier New" w:hAnsi="Courier New" w:cs="Courier New"/>
            <w:sz w:val="20"/>
          </w:rPr>
          <w:t>Modbus Register nach OBIS Standard und Sunspec</w:t>
        </w:r>
      </w:ins>
    </w:p>
    <w:p w14:paraId="4902CA63" w14:textId="77777777" w:rsidR="00916063" w:rsidRDefault="00306E38">
      <w:pPr>
        <w:autoSpaceDE w:val="0"/>
        <w:autoSpaceDN w:val="0"/>
        <w:adjustRightInd w:val="0"/>
        <w:rPr>
          <w:ins w:id="53" w:author="Schmeil, Hartmut" w:date="2021-01-08T10:23:00Z"/>
          <w:rFonts w:ascii="Courier New" w:hAnsi="Courier New" w:cs="Courier New"/>
          <w:sz w:val="20"/>
        </w:rPr>
      </w:pPr>
      <w:ins w:id="54" w:author="Wimbauer Christian" w:date="2016-10-11T08:12:00Z">
        <w:del w:id="55" w:author="Schmeil, Hartmut" w:date="2021-01-08T10:22:00Z">
          <w:r w:rsidDel="00916063">
            <w:rPr>
              <w:rFonts w:ascii="Courier New" w:hAnsi="Courier New" w:cs="Courier New"/>
              <w:sz w:val="20"/>
            </w:rPr>
            <w:delText xml:space="preserve"> </w:delText>
          </w:r>
        </w:del>
      </w:ins>
      <w:del w:id="56" w:author="Schmeil, Hartmut" w:date="2021-01-08T10:22:00Z">
        <w:r w:rsidR="000B5254" w:rsidDel="00916063">
          <w:rPr>
            <w:rFonts w:ascii="Courier New" w:hAnsi="Courier New" w:cs="Courier New"/>
            <w:sz w:val="20"/>
          </w:rPr>
          <w:delText xml:space="preserve"> </w:delText>
        </w:r>
      </w:del>
      <w:ins w:id="57" w:author="Schmeil, Hartmut" w:date="2021-01-08T10:22:00Z">
        <w:r w:rsidR="00916063">
          <w:rPr>
            <w:rFonts w:ascii="Courier New" w:hAnsi="Courier New" w:cs="Courier New"/>
            <w:sz w:val="20"/>
          </w:rPr>
          <w:t xml:space="preserve">- Einfache Einbindung der Daten in IoT Plattformen über </w:t>
        </w:r>
      </w:ins>
      <w:ins w:id="58" w:author="Schmeil, Hartmut" w:date="2021-01-08T10:23:00Z">
        <w:r w:rsidR="00916063">
          <w:rPr>
            <w:rFonts w:ascii="Courier New" w:hAnsi="Courier New" w:cs="Courier New"/>
            <w:sz w:val="20"/>
          </w:rPr>
          <w:t>MQTT</w:t>
        </w:r>
      </w:ins>
    </w:p>
    <w:p w14:paraId="6C4ED9E7" w14:textId="7DFAAE05" w:rsidR="000B5254" w:rsidDel="00916063" w:rsidRDefault="00916063">
      <w:pPr>
        <w:autoSpaceDE w:val="0"/>
        <w:autoSpaceDN w:val="0"/>
        <w:adjustRightInd w:val="0"/>
        <w:rPr>
          <w:del w:id="59" w:author="Schmeil, Hartmut" w:date="2021-01-08T10:21:00Z"/>
          <w:rFonts w:ascii="Courier New" w:hAnsi="Courier New" w:cs="Courier New"/>
          <w:sz w:val="20"/>
        </w:rPr>
      </w:pPr>
      <w:ins w:id="60" w:author="Schmeil, Hartmut" w:date="2021-01-08T10:23:00Z">
        <w:r>
          <w:rPr>
            <w:rFonts w:ascii="Courier New" w:hAnsi="Courier New" w:cs="Courier New"/>
            <w:sz w:val="20"/>
          </w:rPr>
          <w:t xml:space="preserve">  (kleinste Auflösung 1Sekunde)</w:t>
        </w:r>
      </w:ins>
      <w:ins w:id="61" w:author="Schmeil, Hartmut" w:date="2021-01-08T10:22:00Z">
        <w:r>
          <w:rPr>
            <w:rFonts w:ascii="Courier New" w:hAnsi="Courier New" w:cs="Courier New"/>
            <w:sz w:val="20"/>
          </w:rPr>
          <w:t xml:space="preserve"> </w:t>
        </w:r>
      </w:ins>
      <w:del w:id="62" w:author="Schmeil, Hartmut" w:date="2021-01-08T10:21:00Z">
        <w:r w:rsidR="000B5254" w:rsidDel="00916063">
          <w:rPr>
            <w:rFonts w:ascii="Courier New" w:hAnsi="Courier New" w:cs="Courier New"/>
            <w:sz w:val="20"/>
          </w:rPr>
          <w:delText xml:space="preserve">Modbus-TCP / Modbus-RTU, </w:delText>
        </w:r>
        <w:r w:rsidR="00756862" w:rsidDel="00916063">
          <w:rPr>
            <w:rFonts w:ascii="Courier New" w:hAnsi="Courier New" w:cs="Courier New"/>
            <w:sz w:val="20"/>
          </w:rPr>
          <w:delText>Master-</w:delText>
        </w:r>
        <w:r w:rsidR="000B5254" w:rsidDel="00916063">
          <w:rPr>
            <w:rFonts w:ascii="Courier New" w:hAnsi="Courier New" w:cs="Courier New"/>
            <w:sz w:val="20"/>
          </w:rPr>
          <w:delText xml:space="preserve">/ </w:delText>
        </w:r>
      </w:del>
    </w:p>
    <w:p w14:paraId="280A7572" w14:textId="65ED323A" w:rsidR="000B5254" w:rsidDel="00916063" w:rsidRDefault="000B5254">
      <w:pPr>
        <w:autoSpaceDE w:val="0"/>
        <w:autoSpaceDN w:val="0"/>
        <w:adjustRightInd w:val="0"/>
        <w:rPr>
          <w:del w:id="63" w:author="Schmeil, Hartmut" w:date="2021-01-08T10:25:00Z"/>
          <w:rFonts w:ascii="Courier New" w:hAnsi="Courier New" w:cs="Courier New"/>
          <w:sz w:val="20"/>
        </w:rPr>
      </w:pPr>
      <w:del w:id="64" w:author="Schmeil, Hartmut" w:date="2021-01-08T10:21:00Z">
        <w:r w:rsidDel="00916063">
          <w:rPr>
            <w:rFonts w:ascii="Courier New" w:hAnsi="Courier New" w:cs="Courier New"/>
            <w:sz w:val="20"/>
          </w:rPr>
          <w:delText xml:space="preserve">  Slave Betrieb konfigurierbar</w:delText>
        </w:r>
      </w:del>
    </w:p>
    <w:p w14:paraId="7FFFADFE" w14:textId="15BBA322" w:rsidR="00EC2F4E" w:rsidDel="00916063" w:rsidRDefault="00EC2F4E" w:rsidP="00EC2F4E">
      <w:pPr>
        <w:autoSpaceDE w:val="0"/>
        <w:autoSpaceDN w:val="0"/>
        <w:adjustRightInd w:val="0"/>
        <w:rPr>
          <w:del w:id="65" w:author="Schmeil, Hartmut" w:date="2021-01-08T10:25:00Z"/>
          <w:rFonts w:ascii="Courier New" w:hAnsi="Courier New" w:cs="Courier New"/>
          <w:sz w:val="20"/>
        </w:rPr>
      </w:pPr>
      <w:del w:id="66" w:author="Schmeil, Hartmut" w:date="2021-01-08T10:25:00Z">
        <w:r w:rsidDel="00916063">
          <w:rPr>
            <w:rFonts w:ascii="Courier New" w:hAnsi="Courier New" w:cs="Courier New"/>
            <w:sz w:val="20"/>
          </w:rPr>
          <w:delText>- Übertragung der Messdaten über http-Abfrage</w:delText>
        </w:r>
      </w:del>
    </w:p>
    <w:p w14:paraId="79878E2A" w14:textId="4B1E7D4A" w:rsidR="00EC2F4E" w:rsidDel="00916063" w:rsidRDefault="00EC2F4E" w:rsidP="009379FD">
      <w:pPr>
        <w:autoSpaceDE w:val="0"/>
        <w:autoSpaceDN w:val="0"/>
        <w:adjustRightInd w:val="0"/>
        <w:rPr>
          <w:del w:id="67" w:author="Schmeil, Hartmut" w:date="2021-01-08T10:25:00Z"/>
          <w:rFonts w:ascii="Courier New" w:hAnsi="Courier New" w:cs="Courier New"/>
          <w:sz w:val="20"/>
        </w:rPr>
      </w:pPr>
      <w:del w:id="68" w:author="Schmeil, Hartmut" w:date="2021-01-08T10:25:00Z">
        <w:r w:rsidDel="00916063">
          <w:rPr>
            <w:rFonts w:ascii="Courier New" w:hAnsi="Courier New" w:cs="Courier New"/>
            <w:sz w:val="20"/>
          </w:rPr>
          <w:delText xml:space="preserve">  (Ausgabe im JSON-Format)</w:delText>
        </w:r>
      </w:del>
    </w:p>
    <w:p w14:paraId="34485A13" w14:textId="3FFBE828" w:rsidR="000B5254" w:rsidDel="00916063" w:rsidRDefault="000B5254" w:rsidP="009379FD">
      <w:pPr>
        <w:autoSpaceDE w:val="0"/>
        <w:autoSpaceDN w:val="0"/>
        <w:adjustRightInd w:val="0"/>
        <w:rPr>
          <w:del w:id="69" w:author="Schmeil, Hartmut" w:date="2021-01-08T10:25:00Z"/>
          <w:rFonts w:ascii="Courier New" w:hAnsi="Courier New" w:cs="Courier New"/>
          <w:sz w:val="20"/>
        </w:rPr>
      </w:pPr>
      <w:del w:id="70" w:author="Schmeil, Hartmut" w:date="2021-01-08T10:25:00Z">
        <w:r w:rsidDel="00916063">
          <w:rPr>
            <w:rFonts w:ascii="Courier New" w:hAnsi="Courier New" w:cs="Courier New"/>
            <w:sz w:val="20"/>
          </w:rPr>
          <w:delText>- Konfigurierbares Intervall für Messdatenübertragung</w:delText>
        </w:r>
      </w:del>
    </w:p>
    <w:p w14:paraId="34A078DA" w14:textId="0B5136FB" w:rsidR="000B5254" w:rsidDel="00916063" w:rsidRDefault="000B5254" w:rsidP="00EC2F4E">
      <w:pPr>
        <w:autoSpaceDE w:val="0"/>
        <w:autoSpaceDN w:val="0"/>
        <w:adjustRightInd w:val="0"/>
        <w:rPr>
          <w:del w:id="71" w:author="Schmeil, Hartmut" w:date="2021-01-08T10:25:00Z"/>
          <w:rFonts w:ascii="Courier New" w:hAnsi="Courier New" w:cs="Courier New"/>
          <w:sz w:val="20"/>
        </w:rPr>
      </w:pPr>
      <w:del w:id="72" w:author="Schmeil, Hartmut" w:date="2021-01-08T10:25:00Z">
        <w:r w:rsidDel="00916063">
          <w:rPr>
            <w:rFonts w:ascii="Courier New" w:hAnsi="Courier New" w:cs="Courier New"/>
            <w:sz w:val="20"/>
          </w:rPr>
          <w:delText xml:space="preserve">  ab 1 Sekunde</w:delText>
        </w:r>
      </w:del>
    </w:p>
    <w:p w14:paraId="0B49158C" w14:textId="69F78C18" w:rsidR="000B5254" w:rsidDel="007177C2" w:rsidRDefault="000B5254" w:rsidP="009379FD">
      <w:pPr>
        <w:autoSpaceDE w:val="0"/>
        <w:autoSpaceDN w:val="0"/>
        <w:adjustRightInd w:val="0"/>
        <w:rPr>
          <w:moveFrom w:id="73" w:author="Wimbauer Christian" w:date="2016-10-11T08:42:00Z"/>
          <w:rFonts w:ascii="Courier New" w:hAnsi="Courier New" w:cs="Courier New"/>
          <w:sz w:val="20"/>
        </w:rPr>
      </w:pPr>
      <w:moveFromRangeStart w:id="74" w:author="Wimbauer Christian" w:date="2016-10-11T08:42:00Z" w:name="move463938648"/>
      <w:moveFrom w:id="75" w:author="Wimbauer Christian" w:date="2016-10-11T08:42:00Z">
        <w:r w:rsidDel="007177C2">
          <w:rPr>
            <w:rFonts w:ascii="Courier New" w:hAnsi="Courier New" w:cs="Courier New"/>
            <w:sz w:val="20"/>
          </w:rPr>
          <w:t>- Integrierter Webserver für einfache Konfiguration</w:t>
        </w:r>
      </w:moveFrom>
    </w:p>
    <w:p w14:paraId="0DCC40E1" w14:textId="4CEB5CA9" w:rsidR="000B5254" w:rsidDel="007177C2" w:rsidRDefault="000B5254" w:rsidP="009379FD">
      <w:pPr>
        <w:autoSpaceDE w:val="0"/>
        <w:autoSpaceDN w:val="0"/>
        <w:adjustRightInd w:val="0"/>
        <w:rPr>
          <w:moveFrom w:id="76" w:author="Wimbauer Christian" w:date="2016-10-11T08:42:00Z"/>
          <w:rFonts w:ascii="Courier New" w:hAnsi="Courier New" w:cs="Courier New"/>
          <w:sz w:val="20"/>
        </w:rPr>
      </w:pPr>
      <w:moveFrom w:id="77" w:author="Wimbauer Christian" w:date="2016-10-11T08:42:00Z">
        <w:r w:rsidDel="007177C2">
          <w:rPr>
            <w:rFonts w:ascii="Courier New" w:hAnsi="Courier New" w:cs="Courier New"/>
            <w:sz w:val="20"/>
          </w:rPr>
          <w:t xml:space="preserve">  des Gerätes und die übersichtliche Anzeige der</w:t>
        </w:r>
      </w:moveFrom>
    </w:p>
    <w:p w14:paraId="3DE58080" w14:textId="6FD1F386" w:rsidR="009302D4" w:rsidDel="007177C2" w:rsidRDefault="000B5254" w:rsidP="009379FD">
      <w:pPr>
        <w:autoSpaceDE w:val="0"/>
        <w:autoSpaceDN w:val="0"/>
        <w:adjustRightInd w:val="0"/>
        <w:rPr>
          <w:moveFrom w:id="78" w:author="Wimbauer Christian" w:date="2016-10-11T08:42:00Z"/>
          <w:rFonts w:ascii="Courier New" w:hAnsi="Courier New" w:cs="Courier New"/>
          <w:sz w:val="20"/>
        </w:rPr>
      </w:pPr>
      <w:moveFrom w:id="79" w:author="Wimbauer Christian" w:date="2016-10-11T08:42:00Z">
        <w:r w:rsidDel="007177C2">
          <w:rPr>
            <w:rFonts w:ascii="Courier New" w:hAnsi="Courier New" w:cs="Courier New"/>
            <w:sz w:val="20"/>
          </w:rPr>
          <w:t xml:space="preserve">  Verbrauchswerte mittels Smartphone, Tablet oder PC</w:t>
        </w:r>
      </w:moveFrom>
    </w:p>
    <w:p w14:paraId="3E8A4FB1" w14:textId="743E0BC7" w:rsidR="000B5254" w:rsidRDefault="009302D4" w:rsidP="00605A9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moveFrom w:id="80" w:author="Wimbauer Christian" w:date="2016-10-11T08:42:00Z">
        <w:r w:rsidDel="007177C2">
          <w:rPr>
            <w:rFonts w:ascii="Courier New" w:hAnsi="Courier New" w:cs="Courier New"/>
            <w:sz w:val="20"/>
          </w:rPr>
          <w:t xml:space="preserve">- </w:t>
        </w:r>
        <w:r w:rsidR="000B5254" w:rsidDel="007177C2">
          <w:rPr>
            <w:rFonts w:ascii="Courier New" w:hAnsi="Courier New" w:cs="Courier New"/>
            <w:sz w:val="20"/>
          </w:rPr>
          <w:t>Visualisierung über IOs/Android App</w:t>
        </w:r>
      </w:moveFrom>
      <w:moveFromRangeEnd w:id="74"/>
    </w:p>
    <w:p w14:paraId="5B201EAD" w14:textId="77777777" w:rsidR="001C5151" w:rsidRPr="005C36A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color w:val="00B050"/>
          <w:sz w:val="20"/>
        </w:rPr>
      </w:pPr>
    </w:p>
    <w:p w14:paraId="7A45C9D5" w14:textId="00A68681" w:rsidR="001C5151" w:rsidRPr="00F9359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81" w:author="Schmeil, Hartmut" w:date="2021-01-08T12:50:00Z">
        <w:r w:rsidRPr="00F93593" w:rsidDel="005C36A1">
          <w:rPr>
            <w:rFonts w:ascii="Courier New" w:hAnsi="Courier New" w:cs="Courier New"/>
            <w:b/>
            <w:sz w:val="20"/>
          </w:rPr>
          <w:delText>KERNFUNKTIONALITÄT</w:delText>
        </w:r>
      </w:del>
      <w:ins w:id="82" w:author="Schmeil, Hartmut" w:date="2021-01-08T12:50:00Z">
        <w:r w:rsidR="00F93593" w:rsidRPr="00F93593">
          <w:rPr>
            <w:rFonts w:ascii="Courier New" w:hAnsi="Courier New" w:cs="Courier New"/>
            <w:b/>
            <w:sz w:val="20"/>
          </w:rPr>
          <w:t>K</w:t>
        </w:r>
      </w:ins>
      <w:ins w:id="83" w:author="Schmeil, Hartmut" w:date="2021-01-08T12:51:00Z">
        <w:r w:rsidR="00F93593" w:rsidRPr="00F93593">
          <w:rPr>
            <w:rFonts w:ascii="Courier New" w:hAnsi="Courier New" w:cs="Courier New"/>
            <w:b/>
            <w:sz w:val="20"/>
          </w:rPr>
          <w:t>ERNFUNKTIONALITÄT</w:t>
        </w:r>
      </w:ins>
    </w:p>
    <w:p w14:paraId="625CDB4D" w14:textId="77777777" w:rsidR="001C5151" w:rsidRPr="00DB54F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>- Vollintegrierter Smart Meter *</w:t>
      </w:r>
    </w:p>
    <w:p w14:paraId="1F55FA9B" w14:textId="77777777" w:rsidR="001C5151" w:rsidRPr="00DB54F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>- Echtzeitdatenerfassung</w:t>
      </w:r>
    </w:p>
    <w:p w14:paraId="407BD9C9" w14:textId="45B6F9E6" w:rsidR="001C5151" w:rsidRPr="00DB54F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>- 3-Phasen Energiemessung</w:t>
      </w:r>
      <w:r w:rsidR="00DB54F3" w:rsidRPr="00DB54F3">
        <w:rPr>
          <w:rFonts w:ascii="Courier New" w:hAnsi="Courier New" w:cs="Courier New"/>
          <w:sz w:val="20"/>
        </w:rPr>
        <w:t xml:space="preserve"> Bezug und Einspeisung</w:t>
      </w:r>
      <w:ins w:id="84" w:author="Schmeil, Hartmut" w:date="2021-01-08T10:26:00Z">
        <w:r w:rsidR="00916063">
          <w:rPr>
            <w:rFonts w:ascii="Courier New" w:hAnsi="Courier New" w:cs="Courier New"/>
            <w:sz w:val="20"/>
          </w:rPr>
          <w:t xml:space="preserve"> (Vierquadranten Zähler)</w:t>
        </w:r>
      </w:ins>
    </w:p>
    <w:p w14:paraId="6A5EC6D0" w14:textId="77777777" w:rsidR="001C5151" w:rsidRPr="00DB54F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>- Direktanschluss bis 63A bzw.</w:t>
      </w:r>
      <w:r w:rsidRPr="00DB54F3">
        <w:rPr>
          <w:rFonts w:ascii="Courier New" w:hAnsi="Courier New" w:cs="Courier New"/>
          <w:sz w:val="20"/>
        </w:rPr>
        <w:br/>
        <w:t xml:space="preserve">  über exte</w:t>
      </w:r>
      <w:r w:rsidR="00DB54F3" w:rsidRPr="00DB54F3">
        <w:rPr>
          <w:rFonts w:ascii="Courier New" w:hAnsi="Courier New" w:cs="Courier New"/>
          <w:sz w:val="20"/>
        </w:rPr>
        <w:t>rne Messwandler von 100 bis zu 10</w:t>
      </w:r>
      <w:r w:rsidRPr="00DB54F3">
        <w:rPr>
          <w:rFonts w:ascii="Courier New" w:hAnsi="Courier New" w:cs="Courier New"/>
          <w:sz w:val="20"/>
        </w:rPr>
        <w:t>00A</w:t>
      </w:r>
      <w:del w:id="85" w:author="Schmeil, Hartmut" w:date="2021-01-08T10:28:00Z">
        <w:r w:rsidR="00DB44C6" w:rsidDel="00350891">
          <w:rPr>
            <w:rFonts w:ascii="Courier New" w:hAnsi="Courier New" w:cs="Courier New"/>
            <w:sz w:val="20"/>
          </w:rPr>
          <w:delText xml:space="preserve"> (beispielhaft)</w:delText>
        </w:r>
      </w:del>
    </w:p>
    <w:p w14:paraId="50FE0EC0" w14:textId="77777777" w:rsidR="00DB54F3" w:rsidRPr="00DB54F3" w:rsidRDefault="00DB54F3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>- Anschluss-Option für bis zu 96 Stromsensoren</w:t>
      </w:r>
    </w:p>
    <w:p w14:paraId="3D88B8E3" w14:textId="77777777" w:rsidR="00DB54F3" w:rsidRPr="00DB54F3" w:rsidRDefault="00DB54F3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 xml:space="preserve">  für die detaillierte Überwachung der Unterverteilung/</w:t>
      </w:r>
    </w:p>
    <w:p w14:paraId="7277F7CF" w14:textId="53904F31" w:rsidR="000F6BEB" w:rsidRPr="00DB54F3" w:rsidRDefault="00DB54F3" w:rsidP="00756862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 xml:space="preserve">  auf Stromkreisebene</w:t>
      </w:r>
    </w:p>
    <w:p w14:paraId="14BB7ACA" w14:textId="1157AF7E" w:rsidR="00DB54F3" w:rsidRPr="001A6C63" w:rsidRDefault="00DB54F3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 xml:space="preserve">- </w:t>
      </w:r>
      <w:r w:rsidR="009302D4">
        <w:rPr>
          <w:rFonts w:ascii="Courier New" w:hAnsi="Courier New" w:cs="Courier New"/>
          <w:sz w:val="20"/>
        </w:rPr>
        <w:t>2 GByte integrierter Datenspeicher,</w:t>
      </w:r>
      <w:r w:rsidRPr="001A6C63">
        <w:rPr>
          <w:rFonts w:ascii="Courier New" w:hAnsi="Courier New" w:cs="Courier New"/>
          <w:sz w:val="20"/>
        </w:rPr>
        <w:t xml:space="preserve"> mit Kapazität z.B. bis zu 15</w:t>
      </w:r>
    </w:p>
    <w:p w14:paraId="7762647B" w14:textId="4FCC5FD8" w:rsidR="00DB54F3" w:rsidRDefault="00DB54F3" w:rsidP="001C5151">
      <w:pPr>
        <w:autoSpaceDE w:val="0"/>
        <w:autoSpaceDN w:val="0"/>
        <w:adjustRightInd w:val="0"/>
        <w:rPr>
          <w:ins w:id="86" w:author="Wimbauer Christian" w:date="2016-10-11T08:41:00Z"/>
          <w:rFonts w:ascii="Courier New" w:hAnsi="Courier New" w:cs="Courier New"/>
          <w:sz w:val="20"/>
        </w:rPr>
      </w:pPr>
      <w:r w:rsidRPr="001A6C63">
        <w:rPr>
          <w:rFonts w:ascii="Courier New" w:hAnsi="Courier New" w:cs="Courier New"/>
          <w:sz w:val="20"/>
        </w:rPr>
        <w:t xml:space="preserve">  Jahre je nach </w:t>
      </w:r>
      <w:r w:rsidR="009302D4">
        <w:rPr>
          <w:rFonts w:ascii="Courier New" w:hAnsi="Courier New" w:cs="Courier New"/>
          <w:sz w:val="20"/>
        </w:rPr>
        <w:t>Konfiguration</w:t>
      </w:r>
    </w:p>
    <w:p w14:paraId="1DB83AFD" w14:textId="77777777" w:rsidR="007177C2" w:rsidRDefault="007177C2" w:rsidP="007177C2">
      <w:pPr>
        <w:autoSpaceDE w:val="0"/>
        <w:autoSpaceDN w:val="0"/>
        <w:adjustRightInd w:val="0"/>
        <w:rPr>
          <w:moveTo w:id="87" w:author="Wimbauer Christian" w:date="2016-10-11T08:42:00Z"/>
          <w:rFonts w:ascii="Courier New" w:hAnsi="Courier New" w:cs="Courier New"/>
          <w:sz w:val="20"/>
        </w:rPr>
      </w:pPr>
      <w:moveToRangeStart w:id="88" w:author="Wimbauer Christian" w:date="2016-10-11T08:42:00Z" w:name="move463938648"/>
      <w:moveTo w:id="89" w:author="Wimbauer Christian" w:date="2016-10-11T08:42:00Z">
        <w:r>
          <w:rPr>
            <w:rFonts w:ascii="Courier New" w:hAnsi="Courier New" w:cs="Courier New"/>
            <w:sz w:val="20"/>
          </w:rPr>
          <w:t>- Integrierter Webserver für einfache Konfiguration</w:t>
        </w:r>
      </w:moveTo>
    </w:p>
    <w:p w14:paraId="3FBBBA67" w14:textId="77777777" w:rsidR="007177C2" w:rsidRDefault="007177C2" w:rsidP="007177C2">
      <w:pPr>
        <w:autoSpaceDE w:val="0"/>
        <w:autoSpaceDN w:val="0"/>
        <w:adjustRightInd w:val="0"/>
        <w:rPr>
          <w:moveTo w:id="90" w:author="Wimbauer Christian" w:date="2016-10-11T08:42:00Z"/>
          <w:rFonts w:ascii="Courier New" w:hAnsi="Courier New" w:cs="Courier New"/>
          <w:sz w:val="20"/>
        </w:rPr>
      </w:pPr>
      <w:moveTo w:id="91" w:author="Wimbauer Christian" w:date="2016-10-11T08:42:00Z">
        <w:r>
          <w:rPr>
            <w:rFonts w:ascii="Courier New" w:hAnsi="Courier New" w:cs="Courier New"/>
            <w:sz w:val="20"/>
          </w:rPr>
          <w:t xml:space="preserve">  des Gerätes und die übersichtliche Anzeige der</w:t>
        </w:r>
      </w:moveTo>
    </w:p>
    <w:p w14:paraId="1FEAC7A1" w14:textId="77777777" w:rsidR="007177C2" w:rsidRDefault="007177C2" w:rsidP="007177C2">
      <w:pPr>
        <w:autoSpaceDE w:val="0"/>
        <w:autoSpaceDN w:val="0"/>
        <w:adjustRightInd w:val="0"/>
        <w:rPr>
          <w:ins w:id="92" w:author="Schmeil, Hartmut" w:date="2021-01-08T10:33:00Z"/>
          <w:rFonts w:ascii="Courier New" w:hAnsi="Courier New" w:cs="Courier New"/>
          <w:sz w:val="20"/>
        </w:rPr>
      </w:pPr>
      <w:moveTo w:id="93" w:author="Wimbauer Christian" w:date="2016-10-11T08:42:00Z">
        <w:r>
          <w:rPr>
            <w:rFonts w:ascii="Courier New" w:hAnsi="Courier New" w:cs="Courier New"/>
            <w:sz w:val="20"/>
          </w:rPr>
          <w:t xml:space="preserve">  Verbrauchswerte mittels Smartphone, Tablet oder PC</w:t>
        </w:r>
      </w:moveTo>
    </w:p>
    <w:p w14:paraId="623AF306" w14:textId="43887B70" w:rsidR="000F6BEB" w:rsidRDefault="000F6BEB" w:rsidP="007177C2">
      <w:pPr>
        <w:autoSpaceDE w:val="0"/>
        <w:autoSpaceDN w:val="0"/>
        <w:adjustRightInd w:val="0"/>
        <w:rPr>
          <w:moveTo w:id="94" w:author="Wimbauer Christian" w:date="2016-10-11T08:42:00Z"/>
          <w:rFonts w:ascii="Courier New" w:hAnsi="Courier New" w:cs="Courier New"/>
          <w:sz w:val="20"/>
        </w:rPr>
      </w:pPr>
      <w:ins w:id="95" w:author="Schmeil, Hartmut" w:date="2021-01-08T10:33:00Z">
        <w:r>
          <w:rPr>
            <w:rFonts w:ascii="Courier New" w:hAnsi="Courier New" w:cs="Courier New"/>
            <w:sz w:val="20"/>
          </w:rPr>
          <w:t>- Visualisierung der Energieflüsse im Sankey Format</w:t>
        </w:r>
      </w:ins>
    </w:p>
    <w:p w14:paraId="0B56D864" w14:textId="5386B41B" w:rsidR="007177C2" w:rsidDel="000F6BEB" w:rsidRDefault="007177C2" w:rsidP="007177C2">
      <w:pPr>
        <w:autoSpaceDE w:val="0"/>
        <w:autoSpaceDN w:val="0"/>
        <w:adjustRightInd w:val="0"/>
        <w:rPr>
          <w:del w:id="96" w:author="Schmeil, Hartmut" w:date="2021-01-08T10:34:00Z"/>
          <w:rFonts w:ascii="Courier New" w:hAnsi="Courier New" w:cs="Courier New"/>
          <w:sz w:val="20"/>
        </w:rPr>
      </w:pPr>
      <w:moveTo w:id="97" w:author="Wimbauer Christian" w:date="2016-10-11T08:42:00Z">
        <w:r>
          <w:rPr>
            <w:rFonts w:ascii="Courier New" w:hAnsi="Courier New" w:cs="Courier New"/>
            <w:sz w:val="20"/>
          </w:rPr>
          <w:t xml:space="preserve">- </w:t>
        </w:r>
      </w:moveTo>
      <w:ins w:id="98" w:author="Schmeil, Hartmut" w:date="2021-01-08T10:31:00Z">
        <w:r w:rsidR="000F6BEB">
          <w:rPr>
            <w:rFonts w:ascii="Courier New" w:hAnsi="Courier New" w:cs="Courier New"/>
            <w:sz w:val="20"/>
          </w:rPr>
          <w:t xml:space="preserve">Einfacher Zugriff </w:t>
        </w:r>
      </w:ins>
      <w:ins w:id="99" w:author="Schmeil, Hartmut" w:date="2021-01-08T10:34:00Z">
        <w:r w:rsidR="000F6BEB">
          <w:rPr>
            <w:rFonts w:ascii="Courier New" w:hAnsi="Courier New" w:cs="Courier New"/>
            <w:sz w:val="20"/>
          </w:rPr>
          <w:t xml:space="preserve">auf das Gerät </w:t>
        </w:r>
      </w:ins>
      <w:ins w:id="100" w:author="Schmeil, Hartmut" w:date="2021-01-08T10:31:00Z">
        <w:r w:rsidR="000F6BEB">
          <w:rPr>
            <w:rFonts w:ascii="Courier New" w:hAnsi="Courier New" w:cs="Courier New"/>
            <w:sz w:val="20"/>
          </w:rPr>
          <w:t>im Netzwerk über UPnP</w:t>
        </w:r>
      </w:ins>
      <w:moveTo w:id="101" w:author="Wimbauer Christian" w:date="2016-10-11T08:42:00Z">
        <w:del w:id="102" w:author="Schmeil, Hartmut" w:date="2021-01-08T10:31:00Z">
          <w:r w:rsidDel="000F6BEB">
            <w:rPr>
              <w:rFonts w:ascii="Courier New" w:hAnsi="Courier New" w:cs="Courier New"/>
              <w:sz w:val="20"/>
            </w:rPr>
            <w:delText>Visualisierung über IOs/Android App</w:delText>
          </w:r>
        </w:del>
      </w:moveTo>
      <w:moveToRangeEnd w:id="88"/>
    </w:p>
    <w:p w14:paraId="498EF269" w14:textId="77777777" w:rsidR="00756862" w:rsidRDefault="00B1704B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del w:id="103" w:author="Schmeil, Hartmut" w:date="2021-01-08T10:34:00Z">
        <w:r w:rsidDel="000F6BEB">
          <w:rPr>
            <w:rFonts w:ascii="Courier New" w:hAnsi="Courier New" w:cs="Courier New"/>
            <w:sz w:val="20"/>
          </w:rPr>
          <w:delText>- UPnP Dienst</w:delText>
        </w:r>
      </w:del>
    </w:p>
    <w:p w14:paraId="1B7B3638" w14:textId="0BF68070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>- Hutschienenmontage (4TE)</w:t>
      </w:r>
    </w:p>
    <w:p w14:paraId="78589C96" w14:textId="77777777" w:rsidR="00756862" w:rsidRPr="00DB54F3" w:rsidRDefault="00756862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60DBB73E" w14:textId="77777777" w:rsidR="001C5151" w:rsidRPr="00DB54F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DB54F3">
        <w:rPr>
          <w:rFonts w:ascii="Courier New" w:hAnsi="Courier New" w:cs="Courier New"/>
          <w:sz w:val="20"/>
        </w:rPr>
        <w:t xml:space="preserve">* </w:t>
      </w:r>
      <w:r w:rsidRPr="00756862">
        <w:rPr>
          <w:rFonts w:ascii="Courier New" w:hAnsi="Courier New" w:cs="Courier New"/>
          <w:sz w:val="16"/>
          <w:szCs w:val="16"/>
        </w:rPr>
        <w:t>Nicht zur Erzeugung abrechnungsrelevanter Daten</w:t>
      </w:r>
      <w:r w:rsidRPr="00756862">
        <w:rPr>
          <w:rFonts w:ascii="Courier New" w:hAnsi="Courier New" w:cs="Courier New"/>
          <w:sz w:val="16"/>
          <w:szCs w:val="16"/>
        </w:rPr>
        <w:br/>
      </w:r>
      <w:r w:rsidR="00DB54F3" w:rsidRPr="00756862">
        <w:rPr>
          <w:rFonts w:ascii="Courier New" w:hAnsi="Courier New" w:cs="Courier New"/>
          <w:sz w:val="16"/>
          <w:szCs w:val="16"/>
        </w:rPr>
        <w:t xml:space="preserve">  </w:t>
      </w:r>
      <w:r w:rsidRPr="00756862">
        <w:rPr>
          <w:rFonts w:ascii="Courier New" w:hAnsi="Courier New" w:cs="Courier New"/>
          <w:sz w:val="16"/>
          <w:szCs w:val="16"/>
        </w:rPr>
        <w:t>zugelassen</w:t>
      </w:r>
    </w:p>
    <w:p w14:paraId="6811A880" w14:textId="77777777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087A34AF" w14:textId="5A7B40F7" w:rsidR="001C5151" w:rsidRPr="00F9359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04" w:author="Schmeil, Hartmut" w:date="2021-01-08T12:51:00Z">
        <w:r w:rsidRPr="00F93593" w:rsidDel="005C36A1">
          <w:rPr>
            <w:rFonts w:ascii="Courier New" w:hAnsi="Courier New" w:cs="Courier New"/>
            <w:b/>
            <w:sz w:val="20"/>
          </w:rPr>
          <w:delText>TECHNISCHE DATEN</w:delText>
        </w:r>
      </w:del>
      <w:ins w:id="105" w:author="Schmeil, Hartmut" w:date="2021-01-08T12:51:00Z">
        <w:r w:rsidR="00F93593" w:rsidRPr="00F93593">
          <w:rPr>
            <w:rFonts w:ascii="Courier New" w:hAnsi="Courier New" w:cs="Courier New"/>
            <w:b/>
            <w:sz w:val="20"/>
          </w:rPr>
          <w:t>TECHNISCHE DATEN</w:t>
        </w:r>
      </w:ins>
    </w:p>
    <w:p w14:paraId="5343CC8E" w14:textId="77777777" w:rsidR="00605A91" w:rsidRDefault="00605A9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</w:p>
    <w:p w14:paraId="6B0B3927" w14:textId="258A7EFF" w:rsidR="00605A91" w:rsidRPr="00F93593" w:rsidRDefault="00605A9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06" w:author="Schmeil, Hartmut" w:date="2021-01-08T12:51:00Z">
        <w:r w:rsidRPr="00F93593" w:rsidDel="005C36A1">
          <w:rPr>
            <w:rFonts w:ascii="Courier New" w:hAnsi="Courier New" w:cs="Courier New"/>
            <w:b/>
            <w:sz w:val="20"/>
          </w:rPr>
          <w:delText>PROZESSORDATEN</w:delText>
        </w:r>
      </w:del>
      <w:ins w:id="107" w:author="Schmeil, Hartmut" w:date="2021-01-08T12:51:00Z">
        <w:r w:rsidR="00F93593" w:rsidRPr="00F93593">
          <w:rPr>
            <w:rFonts w:ascii="Courier New" w:hAnsi="Courier New" w:cs="Courier New"/>
            <w:b/>
            <w:sz w:val="20"/>
          </w:rPr>
          <w:t>PROZESSORDATEN</w:t>
        </w:r>
      </w:ins>
    </w:p>
    <w:p w14:paraId="289C77A5" w14:textId="4F4BA4D9" w:rsidR="00605A91" w:rsidRPr="001C5151" w:rsidRDefault="00605A91" w:rsidP="00605A9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 w:rsidRPr="001C5151">
        <w:rPr>
          <w:rFonts w:ascii="Courier New" w:hAnsi="Courier New" w:cs="Courier New"/>
          <w:sz w:val="20"/>
        </w:rPr>
        <w:t>-</w:t>
      </w:r>
      <w:r>
        <w:rPr>
          <w:rFonts w:ascii="Courier New" w:hAnsi="Courier New" w:cs="Courier New"/>
          <w:sz w:val="20"/>
        </w:rPr>
        <w:t xml:space="preserve"> ARM9 Prozessor mit 450 MHZ, DDR2 RAM mit </w:t>
      </w:r>
      <w:del w:id="108" w:author="Schmeil, Hartmut" w:date="2021-01-08T10:35:00Z">
        <w:r w:rsidDel="00AF36B2">
          <w:rPr>
            <w:rFonts w:ascii="Courier New" w:hAnsi="Courier New" w:cs="Courier New"/>
            <w:sz w:val="20"/>
          </w:rPr>
          <w:delText xml:space="preserve">128 </w:delText>
        </w:r>
      </w:del>
      <w:ins w:id="109" w:author="Schmeil, Hartmut" w:date="2021-01-08T10:35:00Z">
        <w:r w:rsidR="00AF36B2">
          <w:rPr>
            <w:rFonts w:ascii="Courier New" w:hAnsi="Courier New" w:cs="Courier New"/>
            <w:sz w:val="20"/>
          </w:rPr>
          <w:t xml:space="preserve">256 </w:t>
        </w:r>
      </w:ins>
      <w:r>
        <w:rPr>
          <w:rFonts w:ascii="Courier New" w:hAnsi="Courier New" w:cs="Courier New"/>
          <w:sz w:val="20"/>
        </w:rPr>
        <w:t>Mbyte</w:t>
      </w:r>
    </w:p>
    <w:p w14:paraId="15A6ACC4" w14:textId="77777777" w:rsidR="00605A91" w:rsidRPr="00605A91" w:rsidRDefault="00605A91" w:rsidP="00605A9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eMMC Flash 4 GByte</w:t>
      </w:r>
    </w:p>
    <w:p w14:paraId="363E9B0B" w14:textId="77777777" w:rsidR="00605A91" w:rsidRPr="009846C5" w:rsidRDefault="00605A91" w:rsidP="00605A9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</w:p>
    <w:p w14:paraId="1ACEC58C" w14:textId="0E54477D" w:rsidR="00605A91" w:rsidRPr="00F93593" w:rsidRDefault="00605A91" w:rsidP="00605A9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10" w:author="Schmeil, Hartmut" w:date="2021-01-08T12:51:00Z">
        <w:r w:rsidRPr="00F93593" w:rsidDel="005C36A1">
          <w:rPr>
            <w:rFonts w:ascii="Courier New" w:hAnsi="Courier New" w:cs="Courier New"/>
            <w:b/>
            <w:sz w:val="20"/>
          </w:rPr>
          <w:delText>Betriebssystem</w:delText>
        </w:r>
      </w:del>
      <w:ins w:id="111" w:author="Schmeil, Hartmut" w:date="2021-01-08T12:51:00Z">
        <w:r w:rsidR="00F93593" w:rsidRPr="00F93593">
          <w:rPr>
            <w:rFonts w:ascii="Courier New" w:hAnsi="Courier New" w:cs="Courier New"/>
            <w:b/>
            <w:sz w:val="20"/>
          </w:rPr>
          <w:t>BETRIEBSSYSTEM</w:t>
        </w:r>
      </w:ins>
    </w:p>
    <w:p w14:paraId="097D4974" w14:textId="77777777" w:rsidR="00605A91" w:rsidRPr="00605A91" w:rsidRDefault="00605A91" w:rsidP="00605A9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r w:rsidRPr="001C5151">
        <w:rPr>
          <w:rFonts w:ascii="Courier New" w:hAnsi="Courier New" w:cs="Courier New"/>
          <w:sz w:val="20"/>
        </w:rPr>
        <w:t>-</w:t>
      </w:r>
      <w:r>
        <w:rPr>
          <w:rFonts w:ascii="Courier New" w:hAnsi="Courier New" w:cs="Courier New"/>
          <w:sz w:val="20"/>
        </w:rPr>
        <w:t xml:space="preserve"> Embedded Linux mit integriertem TCP/IP Stack</w:t>
      </w:r>
    </w:p>
    <w:p w14:paraId="2677A675" w14:textId="77777777" w:rsidR="001C5151" w:rsidRPr="00605A9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57399CA3" w14:textId="679AD286" w:rsidR="001C5151" w:rsidRPr="00F9359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12" w:author="Schmeil, Hartmut" w:date="2021-01-08T12:52:00Z">
        <w:r w:rsidRPr="00F93593" w:rsidDel="005C36A1">
          <w:rPr>
            <w:rFonts w:ascii="Courier New" w:hAnsi="Courier New" w:cs="Courier New"/>
            <w:b/>
            <w:sz w:val="20"/>
          </w:rPr>
          <w:delText>SCHNITTSTELLEN</w:delText>
        </w:r>
      </w:del>
      <w:ins w:id="113" w:author="Schmeil, Hartmut" w:date="2021-01-08T12:52:00Z">
        <w:r w:rsidR="00F93593" w:rsidRPr="00F93593">
          <w:rPr>
            <w:rFonts w:ascii="Courier New" w:hAnsi="Courier New" w:cs="Courier New"/>
            <w:b/>
            <w:sz w:val="20"/>
          </w:rPr>
          <w:t>SCHNITTSTELLEN</w:t>
        </w:r>
      </w:ins>
    </w:p>
    <w:p w14:paraId="583AF3A7" w14:textId="4DAB124B" w:rsidR="001C5151" w:rsidRPr="009846C5" w:rsidDel="00EB179E" w:rsidRDefault="001C5151" w:rsidP="001C5151">
      <w:pPr>
        <w:autoSpaceDE w:val="0"/>
        <w:autoSpaceDN w:val="0"/>
        <w:adjustRightInd w:val="0"/>
        <w:rPr>
          <w:del w:id="114" w:author="Schmeil, Hartmut" w:date="2021-01-08T10:36:00Z"/>
          <w:rFonts w:ascii="Courier New" w:hAnsi="Courier New" w:cs="Courier New"/>
          <w:sz w:val="20"/>
          <w:lang w:val="en-US"/>
        </w:rPr>
      </w:pPr>
      <w:r w:rsidRPr="009846C5">
        <w:rPr>
          <w:rFonts w:ascii="Courier New" w:hAnsi="Courier New" w:cs="Courier New"/>
          <w:sz w:val="20"/>
          <w:lang w:val="en-US"/>
        </w:rPr>
        <w:t xml:space="preserve">- </w:t>
      </w:r>
      <w:ins w:id="115" w:author="Schmeil, Hartmut" w:date="2021-01-08T10:36:00Z">
        <w:r w:rsidR="00EB179E">
          <w:rPr>
            <w:rFonts w:ascii="Courier New" w:hAnsi="Courier New" w:cs="Courier New"/>
            <w:sz w:val="20"/>
            <w:lang w:val="en-US"/>
          </w:rPr>
          <w:t xml:space="preserve">2 x </w:t>
        </w:r>
      </w:ins>
      <w:r w:rsidRPr="009846C5">
        <w:rPr>
          <w:rFonts w:ascii="Courier New" w:hAnsi="Courier New" w:cs="Courier New"/>
          <w:sz w:val="20"/>
          <w:lang w:val="en-US"/>
        </w:rPr>
        <w:t>LAN (10/100 Mbit)</w:t>
      </w:r>
    </w:p>
    <w:p w14:paraId="68A230B9" w14:textId="77777777" w:rsidR="001C5151" w:rsidRPr="0026011E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del w:id="116" w:author="Schmeil, Hartmut" w:date="2021-01-08T10:36:00Z">
        <w:r w:rsidRPr="0026011E" w:rsidDel="00EB179E">
          <w:rPr>
            <w:rFonts w:ascii="Courier New" w:hAnsi="Courier New" w:cs="Courier New"/>
            <w:sz w:val="20"/>
            <w:lang w:val="en-US"/>
          </w:rPr>
          <w:delText>-</w:delText>
        </w:r>
      </w:del>
      <w:del w:id="117" w:author="Schmeil, Hartmut" w:date="2021-01-08T10:35:00Z">
        <w:r w:rsidRPr="0026011E" w:rsidDel="00EB179E">
          <w:rPr>
            <w:rFonts w:ascii="Courier New" w:hAnsi="Courier New" w:cs="Courier New"/>
            <w:sz w:val="20"/>
            <w:lang w:val="en-US"/>
          </w:rPr>
          <w:delText xml:space="preserve"> WLAN (802.11b/g/n)</w:delText>
        </w:r>
      </w:del>
    </w:p>
    <w:p w14:paraId="313407FE" w14:textId="36E9AEA6" w:rsidR="005E3868" w:rsidRPr="005E3868" w:rsidRDefault="005E3868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 w:rsidRPr="005E3868">
        <w:rPr>
          <w:rFonts w:ascii="Courier New" w:hAnsi="Courier New" w:cs="Courier New"/>
          <w:sz w:val="20"/>
          <w:lang w:val="en-US"/>
        </w:rPr>
        <w:t xml:space="preserve">- </w:t>
      </w:r>
      <w:ins w:id="118" w:author="Schmeil, Hartmut" w:date="2021-01-08T10:36:00Z">
        <w:r w:rsidR="00EB179E">
          <w:rPr>
            <w:rFonts w:ascii="Courier New" w:hAnsi="Courier New" w:cs="Courier New"/>
            <w:sz w:val="20"/>
            <w:lang w:val="en-US"/>
          </w:rPr>
          <w:t xml:space="preserve">2 x </w:t>
        </w:r>
      </w:ins>
      <w:r w:rsidRPr="005E3868">
        <w:rPr>
          <w:rFonts w:ascii="Courier New" w:hAnsi="Courier New" w:cs="Courier New"/>
          <w:sz w:val="20"/>
          <w:lang w:val="en-US"/>
        </w:rPr>
        <w:t>RS485 (Half-Duplex, max. 115200 Baud)</w:t>
      </w:r>
    </w:p>
    <w:p w14:paraId="34236C7F" w14:textId="77777777" w:rsidR="001C5151" w:rsidRPr="005E3868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</w:p>
    <w:p w14:paraId="4E061A14" w14:textId="69DA6CA9" w:rsidR="001C5151" w:rsidRPr="00F9359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19" w:author="Schmeil, Hartmut" w:date="2021-01-08T12:52:00Z">
        <w:r w:rsidRPr="00F93593" w:rsidDel="005C36A1">
          <w:rPr>
            <w:rFonts w:ascii="Courier New" w:hAnsi="Courier New" w:cs="Courier New"/>
            <w:b/>
            <w:sz w:val="20"/>
          </w:rPr>
          <w:delText>SPANNUNGS- UND STROMEINGÄNGE</w:delText>
        </w:r>
      </w:del>
      <w:ins w:id="120" w:author="Schmeil, Hartmut" w:date="2021-01-08T12:52:00Z">
        <w:r w:rsidR="00F93593" w:rsidRPr="00F93593">
          <w:rPr>
            <w:rFonts w:ascii="Courier New" w:hAnsi="Courier New" w:cs="Courier New"/>
            <w:b/>
            <w:sz w:val="20"/>
          </w:rPr>
          <w:t>SPANNUNGS- UND STROMEINGÄNGE</w:t>
        </w:r>
      </w:ins>
    </w:p>
    <w:p w14:paraId="5B235837" w14:textId="31ECC0F6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Bemessungsspannung</w:t>
      </w:r>
      <w:ins w:id="121" w:author="Schmeil, Hartmut" w:date="2021-01-08T12:16:00Z"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</w:ins>
      <w:del w:id="122" w:author="Schmeil, Hartmut" w:date="2021-01-08T12:16:00Z">
        <w:r w:rsidDel="000F028D">
          <w:rPr>
            <w:rFonts w:ascii="Courier New" w:hAnsi="Courier New" w:cs="Courier New"/>
            <w:sz w:val="20"/>
          </w:rPr>
          <w:delText xml:space="preserve">:             </w:delText>
        </w:r>
      </w:del>
      <w:r>
        <w:rPr>
          <w:rFonts w:ascii="Courier New" w:hAnsi="Courier New" w:cs="Courier New"/>
          <w:sz w:val="20"/>
        </w:rPr>
        <w:t>230/400 V</w:t>
      </w:r>
      <w:ins w:id="123" w:author="Schmeil, Hartmut" w:date="2021-01-08T10:39:00Z">
        <w:r w:rsidR="00AD6258">
          <w:rPr>
            <w:rFonts w:ascii="Courier New" w:hAnsi="Courier New" w:cs="Courier New"/>
            <w:sz w:val="20"/>
          </w:rPr>
          <w:t xml:space="preserve"> AC</w:t>
        </w:r>
      </w:ins>
      <w:del w:id="124" w:author="Schmeil, Hartmut" w:date="2021-01-08T10:39:00Z">
        <w:r w:rsidDel="00AD6258">
          <w:rPr>
            <w:rFonts w:ascii="Courier New" w:hAnsi="Courier New" w:cs="Courier New"/>
            <w:sz w:val="20"/>
          </w:rPr>
          <w:delText>~</w:delText>
        </w:r>
      </w:del>
    </w:p>
    <w:p w14:paraId="75FC25D8" w14:textId="16C94245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del w:id="125" w:author="Schmeil, Hartmut" w:date="2021-01-08T10:40:00Z">
        <w:r w:rsidDel="00AD6258">
          <w:rPr>
            <w:rFonts w:ascii="Courier New" w:hAnsi="Courier New" w:cs="Courier New"/>
            <w:sz w:val="20"/>
          </w:rPr>
          <w:delText>Betriebsspannung</w:delText>
        </w:r>
      </w:del>
      <w:ins w:id="126" w:author="Schmeil, Hartmut" w:date="2021-01-08T10:40:00Z">
        <w:r w:rsidR="00AD6258">
          <w:rPr>
            <w:rFonts w:ascii="Courier New" w:hAnsi="Courier New" w:cs="Courier New"/>
            <w:sz w:val="20"/>
          </w:rPr>
          <w:t>Versorgungsspannung</w:t>
        </w:r>
      </w:ins>
      <w:ins w:id="127" w:author="Schmeil, Hartmut" w:date="2021-01-08T12:16:00Z"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</w:ins>
      <w:del w:id="128" w:author="Schmeil, Hartmut" w:date="2021-01-08T12:16:00Z">
        <w:r w:rsidDel="000F028D">
          <w:rPr>
            <w:rFonts w:ascii="Courier New" w:hAnsi="Courier New" w:cs="Courier New"/>
            <w:sz w:val="20"/>
          </w:rPr>
          <w:delText xml:space="preserve">:            </w:delText>
        </w:r>
      </w:del>
      <w:ins w:id="129" w:author="Schmeil, Hartmut" w:date="2021-01-08T10:41:00Z">
        <w:r w:rsidR="00AD6258">
          <w:rPr>
            <w:rFonts w:ascii="Courier New" w:hAnsi="Courier New" w:cs="Courier New"/>
            <w:sz w:val="20"/>
          </w:rPr>
          <w:t>L1/N:</w:t>
        </w:r>
      </w:ins>
      <w:del w:id="130" w:author="Schmeil, Hartmut" w:date="2021-01-08T10:41:00Z">
        <w:r w:rsidDel="00AD6258">
          <w:rPr>
            <w:rFonts w:ascii="Courier New" w:hAnsi="Courier New" w:cs="Courier New"/>
            <w:sz w:val="20"/>
          </w:rPr>
          <w:delText xml:space="preserve">  </w:delText>
        </w:r>
      </w:del>
      <w:r>
        <w:rPr>
          <w:rFonts w:ascii="Courier New" w:hAnsi="Courier New" w:cs="Courier New"/>
          <w:sz w:val="20"/>
        </w:rPr>
        <w:t xml:space="preserve"> </w:t>
      </w:r>
      <w:ins w:id="131" w:author="Schmeil, Hartmut" w:date="2021-01-08T10:41:00Z">
        <w:r w:rsidR="00AD6258">
          <w:rPr>
            <w:rFonts w:ascii="Courier New" w:hAnsi="Courier New" w:cs="Courier New"/>
            <w:sz w:val="20"/>
          </w:rPr>
          <w:t xml:space="preserve">110 VAC / </w:t>
        </w:r>
      </w:ins>
      <w:r>
        <w:rPr>
          <w:rFonts w:ascii="Courier New" w:hAnsi="Courier New" w:cs="Courier New"/>
          <w:sz w:val="20"/>
        </w:rPr>
        <w:t xml:space="preserve">230 V </w:t>
      </w:r>
      <w:ins w:id="132" w:author="Schmeil, Hartmut" w:date="2021-01-08T10:41:00Z">
        <w:r w:rsidR="00AD6258">
          <w:rPr>
            <w:rFonts w:ascii="Courier New" w:hAnsi="Courier New" w:cs="Courier New"/>
            <w:sz w:val="20"/>
          </w:rPr>
          <w:t xml:space="preserve">AC </w:t>
        </w:r>
      </w:ins>
      <w:r>
        <w:rPr>
          <w:rFonts w:ascii="Courier New" w:hAnsi="Courier New" w:cs="Courier New"/>
          <w:sz w:val="20"/>
        </w:rPr>
        <w:t>± 10%</w:t>
      </w:r>
    </w:p>
    <w:p w14:paraId="6544D6F0" w14:textId="0BD2CC5D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Frequenz</w:t>
      </w:r>
      <w:ins w:id="133" w:author="Schmeil, Hartmut" w:date="2021-01-08T12:16:00Z"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</w:ins>
      <w:del w:id="134" w:author="Schmeil, Hartmut" w:date="2021-01-08T12:16:00Z">
        <w:r w:rsidDel="000F028D">
          <w:rPr>
            <w:rFonts w:ascii="Courier New" w:hAnsi="Courier New" w:cs="Courier New"/>
            <w:sz w:val="20"/>
          </w:rPr>
          <w:delText xml:space="preserve">:                       </w:delText>
        </w:r>
      </w:del>
      <w:r>
        <w:rPr>
          <w:rFonts w:ascii="Courier New" w:hAnsi="Courier New" w:cs="Courier New"/>
          <w:sz w:val="20"/>
        </w:rPr>
        <w:t>50</w:t>
      </w:r>
      <w:ins w:id="135" w:author="Schmeil, Hartmut" w:date="2021-01-08T10:40:00Z">
        <w:r w:rsidR="00AD6258">
          <w:rPr>
            <w:rFonts w:ascii="Courier New" w:hAnsi="Courier New" w:cs="Courier New"/>
            <w:sz w:val="20"/>
          </w:rPr>
          <w:t xml:space="preserve"> / 60</w:t>
        </w:r>
      </w:ins>
      <w:r w:rsidR="00176C70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Hz ± 5%</w:t>
      </w:r>
    </w:p>
    <w:p w14:paraId="1CF69E9D" w14:textId="77777777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3C2FB651" w14:textId="110FC682" w:rsidR="001C5151" w:rsidRPr="00F9359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36" w:author="Schmeil, Hartmut" w:date="2021-01-08T12:52:00Z">
        <w:r w:rsidRPr="00F93593" w:rsidDel="005C36A1">
          <w:rPr>
            <w:rFonts w:ascii="Courier New" w:hAnsi="Courier New" w:cs="Courier New"/>
            <w:b/>
            <w:sz w:val="20"/>
          </w:rPr>
          <w:delText>MONTAGE</w:delText>
        </w:r>
      </w:del>
      <w:ins w:id="137" w:author="Schmeil, Hartmut" w:date="2021-01-08T12:52:00Z">
        <w:r w:rsidR="00F93593" w:rsidRPr="00F93593">
          <w:rPr>
            <w:rFonts w:ascii="Courier New" w:hAnsi="Courier New" w:cs="Courier New"/>
            <w:b/>
            <w:sz w:val="20"/>
          </w:rPr>
          <w:t>MONTAGE</w:t>
        </w:r>
      </w:ins>
    </w:p>
    <w:p w14:paraId="0D720DA2" w14:textId="482F9885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Anschlussquerschnitt:           1</w:t>
      </w:r>
      <w:ins w:id="138" w:author="Schmeil, Hartmut" w:date="2021-01-08T11:47:00Z">
        <w:r w:rsidR="00394C66">
          <w:rPr>
            <w:rFonts w:ascii="Courier New" w:hAnsi="Courier New" w:cs="Courier New"/>
            <w:sz w:val="20"/>
          </w:rPr>
          <w:t>,5</w:t>
        </w:r>
      </w:ins>
      <w:del w:id="139" w:author="Schmeil, Hartmut" w:date="2021-01-08T11:47:00Z">
        <w:r w:rsidDel="00394C66">
          <w:rPr>
            <w:rFonts w:ascii="Courier New" w:hAnsi="Courier New" w:cs="Courier New"/>
            <w:sz w:val="20"/>
          </w:rPr>
          <w:delText>0</w:delText>
        </w:r>
      </w:del>
      <w:r>
        <w:rPr>
          <w:rFonts w:ascii="Courier New" w:hAnsi="Courier New" w:cs="Courier New"/>
          <w:sz w:val="20"/>
        </w:rPr>
        <w:t>-25 mm²</w:t>
      </w:r>
    </w:p>
    <w:p w14:paraId="6B81A8E9" w14:textId="77777777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7AAFA16A" w14:textId="77777777" w:rsidR="00A0720C" w:rsidRDefault="00A0720C" w:rsidP="001C5151">
      <w:pPr>
        <w:autoSpaceDE w:val="0"/>
        <w:autoSpaceDN w:val="0"/>
        <w:adjustRightInd w:val="0"/>
        <w:rPr>
          <w:ins w:id="140" w:author="Schmeil, Hartmut" w:date="2021-01-08T11:06:00Z"/>
          <w:rFonts w:ascii="Courier New" w:hAnsi="Courier New" w:cs="Courier New"/>
          <w:b/>
          <w:sz w:val="20"/>
        </w:rPr>
      </w:pPr>
    </w:p>
    <w:p w14:paraId="3ED06721" w14:textId="77777777" w:rsidR="00A0720C" w:rsidRDefault="00A0720C" w:rsidP="001C5151">
      <w:pPr>
        <w:autoSpaceDE w:val="0"/>
        <w:autoSpaceDN w:val="0"/>
        <w:adjustRightInd w:val="0"/>
        <w:rPr>
          <w:ins w:id="141" w:author="Schmeil, Hartmut" w:date="2021-01-08T11:06:00Z"/>
          <w:rFonts w:ascii="Courier New" w:hAnsi="Courier New" w:cs="Courier New"/>
          <w:b/>
          <w:sz w:val="20"/>
        </w:rPr>
      </w:pPr>
    </w:p>
    <w:p w14:paraId="6839E129" w14:textId="1FE2294B" w:rsidR="001C5151" w:rsidRPr="00F93593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42" w:author="Schmeil, Hartmut" w:date="2021-01-08T12:53:00Z">
        <w:r w:rsidRPr="00F93593" w:rsidDel="005C36A1">
          <w:rPr>
            <w:rFonts w:ascii="Courier New" w:hAnsi="Courier New" w:cs="Courier New"/>
            <w:b/>
            <w:sz w:val="20"/>
          </w:rPr>
          <w:lastRenderedPageBreak/>
          <w:delText>MESSGENAUIGKEIT</w:delText>
        </w:r>
      </w:del>
      <w:ins w:id="143" w:author="Schmeil, Hartmut" w:date="2021-01-08T12:53:00Z">
        <w:r w:rsidR="00F93593" w:rsidRPr="00F93593">
          <w:rPr>
            <w:rFonts w:ascii="Courier New" w:hAnsi="Courier New" w:cs="Courier New"/>
            <w:b/>
            <w:sz w:val="20"/>
          </w:rPr>
          <w:t>MESSGENAUIGKEIT</w:t>
        </w:r>
      </w:ins>
    </w:p>
    <w:p w14:paraId="0F7FDF1A" w14:textId="77777777" w:rsidR="00E74F74" w:rsidRDefault="00E74F74" w:rsidP="001C5151">
      <w:pPr>
        <w:autoSpaceDE w:val="0"/>
        <w:autoSpaceDN w:val="0"/>
        <w:adjustRightInd w:val="0"/>
        <w:rPr>
          <w:ins w:id="144" w:author="Schmeil, Hartmut" w:date="2021-01-08T12:53:00Z"/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Genauigkeitsklasse gemäß IEC 61557-12</w:t>
      </w:r>
    </w:p>
    <w:p w14:paraId="0AF75554" w14:textId="77777777" w:rsidR="005C36A1" w:rsidRDefault="005C36A1" w:rsidP="001C5151">
      <w:pPr>
        <w:autoSpaceDE w:val="0"/>
        <w:autoSpaceDN w:val="0"/>
        <w:adjustRightInd w:val="0"/>
        <w:rPr>
          <w:ins w:id="145" w:author="Schmeil, Hartmut" w:date="2021-01-08T11:12:00Z"/>
          <w:rFonts w:ascii="Courier New" w:hAnsi="Courier New" w:cs="Courier New"/>
          <w:sz w:val="20"/>
        </w:rPr>
      </w:pPr>
    </w:p>
    <w:p w14:paraId="7FE50AAF" w14:textId="480F3880" w:rsidR="003B1BA0" w:rsidRDefault="005C36A1" w:rsidP="001C5151">
      <w:pPr>
        <w:autoSpaceDE w:val="0"/>
        <w:autoSpaceDN w:val="0"/>
        <w:adjustRightInd w:val="0"/>
        <w:rPr>
          <w:ins w:id="146" w:author="Schmeil, Hartmut" w:date="2021-01-08T11:06:00Z"/>
          <w:rFonts w:ascii="Courier New" w:hAnsi="Courier New" w:cs="Courier New"/>
          <w:sz w:val="20"/>
        </w:rPr>
      </w:pPr>
      <w:ins w:id="147" w:author="Schmeil, Hartmut" w:date="2021-01-08T12:53:00Z">
        <w:r w:rsidRPr="005C36A1">
          <w:rPr>
            <w:rFonts w:ascii="Courier New" w:hAnsi="Courier New" w:cs="Courier New"/>
            <w:sz w:val="20"/>
            <w:rPrChange w:id="148" w:author="Schmeil, Hartmut" w:date="2021-01-08T12:53:00Z">
              <w:rPr>
                <w:rFonts w:ascii="Courier New" w:hAnsi="Courier New" w:cs="Courier New"/>
                <w:b/>
                <w:sz w:val="20"/>
              </w:rPr>
            </w:rPrChange>
          </w:rPr>
          <w:t>Messgrößen</w:t>
        </w:r>
      </w:ins>
      <w:ins w:id="149" w:author="Schmeil, Hartmut" w:date="2021-01-08T11:12:00Z">
        <w:r w:rsidR="00F26649">
          <w:rPr>
            <w:rFonts w:ascii="Courier New" w:hAnsi="Courier New" w:cs="Courier New"/>
            <w:sz w:val="20"/>
          </w:rPr>
          <w:tab/>
        </w:r>
        <w:r w:rsidR="00F26649">
          <w:rPr>
            <w:rFonts w:ascii="Courier New" w:hAnsi="Courier New" w:cs="Courier New"/>
            <w:sz w:val="20"/>
          </w:rPr>
          <w:tab/>
        </w:r>
        <w:r w:rsidR="00F26649">
          <w:rPr>
            <w:rFonts w:ascii="Courier New" w:hAnsi="Courier New" w:cs="Courier New"/>
            <w:sz w:val="20"/>
          </w:rPr>
          <w:tab/>
        </w:r>
        <w:r w:rsidR="00F26649">
          <w:rPr>
            <w:rFonts w:ascii="Courier New" w:hAnsi="Courier New" w:cs="Courier New"/>
            <w:sz w:val="20"/>
          </w:rPr>
          <w:tab/>
        </w:r>
        <w:r w:rsidR="003B1BA0">
          <w:rPr>
            <w:rFonts w:ascii="Courier New" w:hAnsi="Courier New" w:cs="Courier New"/>
            <w:sz w:val="20"/>
          </w:rPr>
          <w:t>typ. Genauigkeit Fullscale</w:t>
        </w:r>
      </w:ins>
    </w:p>
    <w:p w14:paraId="5B0FC6F9" w14:textId="77777777" w:rsidR="00A0720C" w:rsidRDefault="00A0720C" w:rsidP="001C5151">
      <w:pPr>
        <w:autoSpaceDE w:val="0"/>
        <w:autoSpaceDN w:val="0"/>
        <w:adjustRightInd w:val="0"/>
        <w:rPr>
          <w:ins w:id="150" w:author="Schmeil, Hartmut" w:date="2021-01-08T11:07:00Z"/>
          <w:rFonts w:ascii="Courier New" w:hAnsi="Courier New" w:cs="Courier New"/>
          <w:sz w:val="20"/>
        </w:rPr>
      </w:pPr>
      <w:ins w:id="151" w:author="Schmeil, Hartmut" w:date="2021-01-08T11:06:00Z">
        <w:r>
          <w:rPr>
            <w:rFonts w:ascii="Courier New" w:hAnsi="Courier New" w:cs="Courier New"/>
            <w:sz w:val="20"/>
          </w:rPr>
          <w:t>Phasenstrom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</w:ins>
      <w:ins w:id="152" w:author="Schmeil, Hartmut" w:date="2021-01-08T11:07:00Z">
        <w:r>
          <w:rPr>
            <w:rFonts w:ascii="Courier New" w:hAnsi="Courier New" w:cs="Courier New"/>
            <w:sz w:val="20"/>
          </w:rPr>
          <w:t>± 0,2 %</w:t>
        </w:r>
      </w:ins>
    </w:p>
    <w:p w14:paraId="58712415" w14:textId="77777777" w:rsidR="00A0720C" w:rsidRDefault="00A0720C" w:rsidP="001C5151">
      <w:pPr>
        <w:autoSpaceDE w:val="0"/>
        <w:autoSpaceDN w:val="0"/>
        <w:adjustRightInd w:val="0"/>
        <w:rPr>
          <w:ins w:id="153" w:author="Schmeil, Hartmut" w:date="2021-01-08T11:08:00Z"/>
          <w:rFonts w:ascii="Courier New" w:hAnsi="Courier New" w:cs="Courier New"/>
          <w:sz w:val="20"/>
        </w:rPr>
      </w:pPr>
      <w:ins w:id="154" w:author="Schmeil, Hartmut" w:date="2021-01-08T11:07:00Z">
        <w:r>
          <w:rPr>
            <w:rFonts w:ascii="Courier New" w:hAnsi="Courier New" w:cs="Courier New"/>
            <w:sz w:val="20"/>
          </w:rPr>
          <w:t>Spannung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</w:ins>
      <w:ins w:id="155" w:author="Schmeil, Hartmut" w:date="2021-01-08T11:08:00Z">
        <w:r>
          <w:rPr>
            <w:rFonts w:ascii="Courier New" w:hAnsi="Courier New" w:cs="Courier New"/>
            <w:sz w:val="20"/>
          </w:rPr>
          <w:t>± 0,2 %</w:t>
        </w:r>
      </w:ins>
    </w:p>
    <w:p w14:paraId="5C112E22" w14:textId="1A81FEC6" w:rsidR="00A0720C" w:rsidRDefault="00A0720C" w:rsidP="001C5151">
      <w:pPr>
        <w:autoSpaceDE w:val="0"/>
        <w:autoSpaceDN w:val="0"/>
        <w:adjustRightInd w:val="0"/>
        <w:rPr>
          <w:ins w:id="156" w:author="Schmeil, Hartmut" w:date="2021-01-08T11:06:00Z"/>
          <w:rFonts w:ascii="Courier New" w:hAnsi="Courier New" w:cs="Courier New"/>
          <w:sz w:val="20"/>
        </w:rPr>
      </w:pPr>
      <w:ins w:id="157" w:author="Schmeil, Hartmut" w:date="2021-01-08T11:08:00Z">
        <w:r>
          <w:rPr>
            <w:rFonts w:ascii="Courier New" w:hAnsi="Courier New" w:cs="Courier New"/>
            <w:sz w:val="20"/>
          </w:rPr>
          <w:t>Gesamt-Wirkleistung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± 0,5 %</w:t>
        </w:r>
      </w:ins>
      <w:ins w:id="158" w:author="Schmeil, Hartmut" w:date="2021-01-08T11:06:00Z">
        <w:r>
          <w:rPr>
            <w:rFonts w:ascii="Courier New" w:hAnsi="Courier New" w:cs="Courier New"/>
            <w:sz w:val="20"/>
          </w:rPr>
          <w:tab/>
        </w:r>
      </w:ins>
    </w:p>
    <w:p w14:paraId="043B86D1" w14:textId="1D99F089" w:rsidR="00A0720C" w:rsidRDefault="00A0720C" w:rsidP="001C5151">
      <w:pPr>
        <w:autoSpaceDE w:val="0"/>
        <w:autoSpaceDN w:val="0"/>
        <w:adjustRightInd w:val="0"/>
        <w:rPr>
          <w:ins w:id="159" w:author="Schmeil, Hartmut" w:date="2021-01-08T11:09:00Z"/>
          <w:rFonts w:ascii="Courier New" w:hAnsi="Courier New" w:cs="Courier New"/>
          <w:sz w:val="20"/>
        </w:rPr>
      </w:pPr>
      <w:ins w:id="160" w:author="Schmeil, Hartmut" w:date="2021-01-08T11:09:00Z">
        <w:r>
          <w:rPr>
            <w:rFonts w:ascii="Courier New" w:hAnsi="Courier New" w:cs="Courier New"/>
            <w:sz w:val="20"/>
          </w:rPr>
          <w:t>Gesamt-Blindleistung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± 0,5 %</w:t>
        </w:r>
      </w:ins>
    </w:p>
    <w:p w14:paraId="35AD72BD" w14:textId="3F435708" w:rsidR="00A0720C" w:rsidRDefault="00A0720C" w:rsidP="001C5151">
      <w:pPr>
        <w:autoSpaceDE w:val="0"/>
        <w:autoSpaceDN w:val="0"/>
        <w:adjustRightInd w:val="0"/>
        <w:rPr>
          <w:ins w:id="161" w:author="Schmeil, Hartmut" w:date="2021-01-08T11:09:00Z"/>
          <w:rFonts w:ascii="Courier New" w:hAnsi="Courier New" w:cs="Courier New"/>
          <w:sz w:val="20"/>
        </w:rPr>
      </w:pPr>
      <w:ins w:id="162" w:author="Schmeil, Hartmut" w:date="2021-01-08T11:09:00Z">
        <w:r>
          <w:rPr>
            <w:rFonts w:ascii="Courier New" w:hAnsi="Courier New" w:cs="Courier New"/>
            <w:sz w:val="20"/>
          </w:rPr>
          <w:t>Frequenz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± 0,1 %</w:t>
        </w:r>
      </w:ins>
    </w:p>
    <w:p w14:paraId="156EA4FA" w14:textId="4F99C319" w:rsidR="00A0720C" w:rsidRDefault="00A0720C" w:rsidP="001C5151">
      <w:pPr>
        <w:autoSpaceDE w:val="0"/>
        <w:autoSpaceDN w:val="0"/>
        <w:adjustRightInd w:val="0"/>
        <w:rPr>
          <w:ins w:id="163" w:author="Schmeil, Hartmut" w:date="2021-01-08T11:13:00Z"/>
          <w:rFonts w:ascii="Courier New" w:hAnsi="Courier New" w:cs="Courier New"/>
          <w:sz w:val="20"/>
        </w:rPr>
      </w:pPr>
      <w:ins w:id="164" w:author="Schmeil, Hartmut" w:date="2021-01-08T11:09:00Z">
        <w:r>
          <w:rPr>
            <w:rFonts w:ascii="Courier New" w:hAnsi="Courier New" w:cs="Courier New"/>
            <w:sz w:val="20"/>
          </w:rPr>
          <w:t>Leistungsfaktor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</w:ins>
      <w:ins w:id="165" w:author="Schmeil, Hartmut" w:date="2021-01-08T11:10:00Z">
        <w:r>
          <w:rPr>
            <w:rFonts w:ascii="Courier New" w:hAnsi="Courier New" w:cs="Courier New"/>
            <w:sz w:val="20"/>
          </w:rPr>
          <w:t>± 0,5 %</w:t>
        </w:r>
      </w:ins>
    </w:p>
    <w:p w14:paraId="37F48512" w14:textId="6D2B3D6B" w:rsidR="003B1BA0" w:rsidRPr="003B1BA0" w:rsidRDefault="003B1BA0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b/>
          <w:sz w:val="20"/>
          <w:rPrChange w:id="166" w:author="Schmeil, Hartmut" w:date="2021-01-08T11:14:00Z">
            <w:rPr>
              <w:rFonts w:ascii="Courier New" w:hAnsi="Courier New" w:cs="Courier New"/>
              <w:sz w:val="20"/>
            </w:rPr>
          </w:rPrChange>
        </w:rPr>
        <w:pPrChange w:id="167" w:author="Schmeil, Hartmut" w:date="2021-01-08T11:15:00Z">
          <w:pPr>
            <w:autoSpaceDE w:val="0"/>
            <w:autoSpaceDN w:val="0"/>
            <w:adjustRightInd w:val="0"/>
          </w:pPr>
        </w:pPrChange>
      </w:pPr>
      <w:ins w:id="168" w:author="Schmeil, Hartmut" w:date="2021-01-08T11:14:00Z">
        <w:r w:rsidRPr="003B1BA0">
          <w:rPr>
            <w:rFonts w:ascii="Courier New" w:hAnsi="Courier New" w:cs="Courier New"/>
            <w:sz w:val="20"/>
            <w:rPrChange w:id="169" w:author="Schmeil, Hartmut" w:date="2021-01-08T11:14:00Z">
              <w:rPr>
                <w:rFonts w:ascii="Courier New" w:hAnsi="Courier New" w:cs="Courier New"/>
                <w:b/>
                <w:sz w:val="20"/>
              </w:rPr>
            </w:rPrChange>
          </w:rPr>
          <w:t>Genauigkeitsklasse</w:t>
        </w:r>
      </w:ins>
    </w:p>
    <w:p w14:paraId="379EAFEE" w14:textId="367A2CB0" w:rsidR="00BA333D" w:rsidRDefault="00A0720C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170" w:author="Schmeil, Hartmut" w:date="2021-01-08T11:10:00Z">
        <w:r>
          <w:rPr>
            <w:rFonts w:ascii="Courier New" w:hAnsi="Courier New" w:cs="Courier New"/>
            <w:sz w:val="20"/>
          </w:rPr>
          <w:t>Gesamt-</w:t>
        </w:r>
      </w:ins>
      <w:r w:rsidR="00BA333D">
        <w:rPr>
          <w:rFonts w:ascii="Courier New" w:hAnsi="Courier New" w:cs="Courier New"/>
          <w:sz w:val="20"/>
        </w:rPr>
        <w:t>Wirkenergie</w:t>
      </w:r>
      <w:del w:id="171" w:author="Schmeil, Hartmut" w:date="2021-01-08T12:15:00Z">
        <w:r w:rsidR="00BA333D" w:rsidDel="000F028D">
          <w:rPr>
            <w:rFonts w:ascii="Courier New" w:hAnsi="Courier New" w:cs="Courier New"/>
            <w:sz w:val="20"/>
          </w:rPr>
          <w:delText>:</w:delText>
        </w:r>
      </w:del>
      <w:ins w:id="172" w:author="Schmeil, Hartmut" w:date="2021-01-08T12:15:00Z"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</w:ins>
      <w:del w:id="173" w:author="Schmeil, Hartmut" w:date="2021-01-08T12:15:00Z">
        <w:r w:rsidR="00BA333D" w:rsidDel="000F028D">
          <w:rPr>
            <w:rFonts w:ascii="Courier New" w:hAnsi="Courier New" w:cs="Courier New"/>
            <w:sz w:val="20"/>
          </w:rPr>
          <w:delText xml:space="preserve">          </w:delText>
        </w:r>
      </w:del>
      <w:del w:id="174" w:author="Schmeil, Hartmut" w:date="2021-01-08T11:11:00Z">
        <w:r w:rsidR="00BA333D" w:rsidDel="00A0720C">
          <w:rPr>
            <w:rFonts w:ascii="Courier New" w:hAnsi="Courier New" w:cs="Courier New"/>
            <w:sz w:val="20"/>
          </w:rPr>
          <w:delText xml:space="preserve">         </w:delText>
        </w:r>
      </w:del>
      <w:del w:id="175" w:author="Schmeil, Hartmut" w:date="2021-01-08T11:10:00Z">
        <w:r w:rsidR="00BA333D" w:rsidDel="00A0720C">
          <w:rPr>
            <w:rFonts w:ascii="Courier New" w:hAnsi="Courier New" w:cs="Courier New"/>
            <w:sz w:val="20"/>
          </w:rPr>
          <w:delText xml:space="preserve"> </w:delText>
        </w:r>
      </w:del>
      <w:r w:rsidR="00BA333D">
        <w:rPr>
          <w:rFonts w:ascii="Courier New" w:hAnsi="Courier New" w:cs="Courier New"/>
          <w:sz w:val="20"/>
        </w:rPr>
        <w:t>Klasse 1</w:t>
      </w:r>
      <w:ins w:id="176" w:author="Schmeil, Hartmut" w:date="2021-01-08T10:45:00Z">
        <w:r w:rsidR="00E46B53">
          <w:rPr>
            <w:rFonts w:ascii="Courier New" w:hAnsi="Courier New" w:cs="Courier New"/>
            <w:sz w:val="20"/>
          </w:rPr>
          <w:t xml:space="preserve"> IEC 62053-21</w:t>
        </w:r>
      </w:ins>
    </w:p>
    <w:p w14:paraId="5DCFFBE0" w14:textId="168B2D81" w:rsidR="00BA333D" w:rsidRDefault="00A0720C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ins w:id="177" w:author="Schmeil, Hartmut" w:date="2021-01-08T11:10:00Z">
        <w:r>
          <w:rPr>
            <w:rFonts w:ascii="Courier New" w:hAnsi="Courier New" w:cs="Courier New"/>
            <w:sz w:val="20"/>
          </w:rPr>
          <w:t>Gesamt-</w:t>
        </w:r>
      </w:ins>
      <w:r w:rsidR="00BA333D">
        <w:rPr>
          <w:rFonts w:ascii="Courier New" w:hAnsi="Courier New" w:cs="Courier New"/>
          <w:sz w:val="20"/>
        </w:rPr>
        <w:t>Blindenergie</w:t>
      </w:r>
      <w:del w:id="178" w:author="Schmeil, Hartmut" w:date="2021-01-08T12:15:00Z">
        <w:r w:rsidR="00BA333D" w:rsidDel="000F028D">
          <w:rPr>
            <w:rFonts w:ascii="Courier New" w:hAnsi="Courier New" w:cs="Courier New"/>
            <w:sz w:val="20"/>
          </w:rPr>
          <w:delText>:</w:delText>
        </w:r>
      </w:del>
      <w:ins w:id="179" w:author="Schmeil, Hartmut" w:date="2021-01-08T12:15:00Z">
        <w:r w:rsidR="000F028D">
          <w:rPr>
            <w:rFonts w:ascii="Courier New" w:hAnsi="Courier New" w:cs="Courier New"/>
            <w:sz w:val="20"/>
          </w:rPr>
          <w:tab/>
        </w:r>
        <w:r w:rsidR="000F028D">
          <w:rPr>
            <w:rFonts w:ascii="Courier New" w:hAnsi="Courier New" w:cs="Courier New"/>
            <w:sz w:val="20"/>
          </w:rPr>
          <w:tab/>
        </w:r>
      </w:ins>
      <w:del w:id="180" w:author="Schmeil, Hartmut" w:date="2021-01-08T12:15:00Z">
        <w:r w:rsidR="00BA333D" w:rsidDel="000F028D">
          <w:rPr>
            <w:rFonts w:ascii="Courier New" w:hAnsi="Courier New" w:cs="Courier New"/>
            <w:sz w:val="20"/>
          </w:rPr>
          <w:delText xml:space="preserve">         </w:delText>
        </w:r>
      </w:del>
      <w:del w:id="181" w:author="Schmeil, Hartmut" w:date="2021-01-08T11:11:00Z">
        <w:r w:rsidR="00BA333D" w:rsidDel="00A0720C">
          <w:rPr>
            <w:rFonts w:ascii="Courier New" w:hAnsi="Courier New" w:cs="Courier New"/>
            <w:sz w:val="20"/>
          </w:rPr>
          <w:delText xml:space="preserve">          </w:delText>
        </w:r>
      </w:del>
      <w:r w:rsidR="00BA333D">
        <w:rPr>
          <w:rFonts w:ascii="Courier New" w:hAnsi="Courier New" w:cs="Courier New"/>
          <w:sz w:val="20"/>
        </w:rPr>
        <w:t>Klasse 1</w:t>
      </w:r>
      <w:ins w:id="182" w:author="Schmeil, Hartmut" w:date="2021-01-08T10:45:00Z">
        <w:r w:rsidR="00E46B53">
          <w:rPr>
            <w:rFonts w:ascii="Courier New" w:hAnsi="Courier New" w:cs="Courier New"/>
            <w:sz w:val="20"/>
          </w:rPr>
          <w:t xml:space="preserve"> IEC 62053-23</w:t>
        </w:r>
      </w:ins>
    </w:p>
    <w:p w14:paraId="0EFEA5FB" w14:textId="77777777" w:rsidR="001C5151" w:rsidRDefault="001C5151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14:paraId="5A324D59" w14:textId="54C30AD1" w:rsidR="00476E08" w:rsidRPr="00F93593" w:rsidRDefault="00476E08" w:rsidP="001C5151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</w:rPr>
      </w:pPr>
      <w:del w:id="183" w:author="Schmeil, Hartmut" w:date="2021-01-08T12:53:00Z">
        <w:r w:rsidRPr="00F93593" w:rsidDel="005C36A1">
          <w:rPr>
            <w:rFonts w:ascii="Courier New" w:hAnsi="Courier New" w:cs="Courier New"/>
            <w:b/>
            <w:sz w:val="20"/>
          </w:rPr>
          <w:delText>BETRIEBSBEDINGUNGEN</w:delText>
        </w:r>
      </w:del>
      <w:ins w:id="184" w:author="Schmeil, Hartmut" w:date="2021-01-08T12:53:00Z">
        <w:r w:rsidR="00F93593" w:rsidRPr="00F93593">
          <w:rPr>
            <w:rFonts w:ascii="Courier New" w:hAnsi="Courier New" w:cs="Courier New"/>
            <w:b/>
            <w:sz w:val="20"/>
          </w:rPr>
          <w:t>BETRIEBSBEDINGUNGEN</w:t>
        </w:r>
      </w:ins>
    </w:p>
    <w:p w14:paraId="56CE2DE4" w14:textId="2C5977F7" w:rsidR="00476E08" w:rsidRDefault="00476E08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Umgebungstemperatur</w:t>
      </w:r>
      <w:ins w:id="185" w:author="Schmeil, Hartmut" w:date="2021-01-08T12:17:00Z">
        <w:r w:rsidR="00F26649">
          <w:rPr>
            <w:rFonts w:ascii="Courier New" w:hAnsi="Courier New" w:cs="Courier New"/>
            <w:sz w:val="20"/>
          </w:rPr>
          <w:tab/>
        </w:r>
        <w:r w:rsidR="00F26649">
          <w:rPr>
            <w:rFonts w:ascii="Courier New" w:hAnsi="Courier New" w:cs="Courier New"/>
            <w:sz w:val="20"/>
          </w:rPr>
          <w:tab/>
        </w:r>
      </w:ins>
      <w:del w:id="186" w:author="Schmeil, Hartmut" w:date="2021-01-08T12:17:00Z">
        <w:r w:rsidDel="00F26649">
          <w:rPr>
            <w:rFonts w:ascii="Courier New" w:hAnsi="Courier New" w:cs="Courier New"/>
            <w:sz w:val="20"/>
          </w:rPr>
          <w:delText xml:space="preserve">             </w:delText>
        </w:r>
      </w:del>
      <w:r>
        <w:rPr>
          <w:rFonts w:ascii="Courier New" w:hAnsi="Courier New" w:cs="Courier New"/>
          <w:sz w:val="20"/>
        </w:rPr>
        <w:t>-25°C … +45°C</w:t>
      </w:r>
    </w:p>
    <w:p w14:paraId="3EC36682" w14:textId="7F5C18DE" w:rsidR="00476E08" w:rsidRDefault="00476E08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bei reduziertem I</w:t>
      </w:r>
      <w:r w:rsidR="00A579E0" w:rsidRPr="00A579E0">
        <w:rPr>
          <w:rFonts w:ascii="Courier New" w:hAnsi="Courier New" w:cs="Courier New"/>
          <w:sz w:val="20"/>
          <w:vertAlign w:val="subscript"/>
        </w:rPr>
        <w:t>N</w:t>
      </w:r>
      <w:r w:rsidR="00A579E0">
        <w:rPr>
          <w:rFonts w:ascii="Courier New" w:hAnsi="Courier New" w:cs="Courier New"/>
          <w:sz w:val="20"/>
        </w:rPr>
        <w:t xml:space="preserve"> auf 32A</w:t>
      </w:r>
      <w:ins w:id="187" w:author="Schmeil, Hartmut" w:date="2021-01-08T12:17:00Z">
        <w:r w:rsidR="00F26649">
          <w:rPr>
            <w:rFonts w:ascii="Courier New" w:hAnsi="Courier New" w:cs="Courier New"/>
            <w:sz w:val="20"/>
          </w:rPr>
          <w:tab/>
        </w:r>
      </w:ins>
      <w:del w:id="188" w:author="Schmeil, Hartmut" w:date="2021-01-08T12:17:00Z">
        <w:r w:rsidR="00A579E0" w:rsidDel="00F26649">
          <w:rPr>
            <w:rFonts w:ascii="Courier New" w:hAnsi="Courier New" w:cs="Courier New"/>
            <w:sz w:val="20"/>
          </w:rPr>
          <w:delText xml:space="preserve">:     </w:delText>
        </w:r>
      </w:del>
      <w:r w:rsidR="00A579E0">
        <w:rPr>
          <w:rFonts w:ascii="Courier New" w:hAnsi="Courier New" w:cs="Courier New"/>
          <w:sz w:val="20"/>
        </w:rPr>
        <w:t>-25°C … +55°C</w:t>
      </w:r>
    </w:p>
    <w:p w14:paraId="69406B88" w14:textId="6BB8C700" w:rsidR="00A579E0" w:rsidRDefault="00A579E0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Relative Luftfeuchte</w:t>
      </w:r>
      <w:ins w:id="189" w:author="Schmeil, Hartmut" w:date="2021-01-08T12:17:00Z">
        <w:r w:rsidR="00F26649">
          <w:rPr>
            <w:rFonts w:ascii="Courier New" w:hAnsi="Courier New" w:cs="Courier New"/>
            <w:sz w:val="20"/>
          </w:rPr>
          <w:tab/>
        </w:r>
        <w:r w:rsidR="00F26649">
          <w:rPr>
            <w:rFonts w:ascii="Courier New" w:hAnsi="Courier New" w:cs="Courier New"/>
            <w:sz w:val="20"/>
          </w:rPr>
          <w:tab/>
        </w:r>
      </w:ins>
      <w:del w:id="190" w:author="Schmeil, Hartmut" w:date="2021-01-08T12:17:00Z">
        <w:r w:rsidDel="00F26649">
          <w:rPr>
            <w:rFonts w:ascii="Courier New" w:hAnsi="Courier New" w:cs="Courier New"/>
            <w:sz w:val="20"/>
          </w:rPr>
          <w:delText xml:space="preserve">:           </w:delText>
        </w:r>
      </w:del>
      <w:ins w:id="191" w:author="Schmeil, Hartmut" w:date="2021-01-08T12:17:00Z">
        <w:r w:rsidR="00F26649">
          <w:rPr>
            <w:rFonts w:ascii="Courier New" w:hAnsi="Courier New" w:cs="Courier New"/>
            <w:sz w:val="20"/>
          </w:rPr>
          <w:t>b</w:t>
        </w:r>
      </w:ins>
      <w:del w:id="192" w:author="Schmeil, Hartmut" w:date="2021-01-08T12:17:00Z">
        <w:r w:rsidDel="00F26649">
          <w:rPr>
            <w:rFonts w:ascii="Courier New" w:hAnsi="Courier New" w:cs="Courier New"/>
            <w:sz w:val="20"/>
          </w:rPr>
          <w:delText>B</w:delText>
        </w:r>
      </w:del>
      <w:r>
        <w:rPr>
          <w:rFonts w:ascii="Courier New" w:hAnsi="Courier New" w:cs="Courier New"/>
          <w:sz w:val="20"/>
        </w:rPr>
        <w:t>is zu 75% im Jahresdurchschnitt,</w:t>
      </w:r>
    </w:p>
    <w:p w14:paraId="676A263B" w14:textId="55179846" w:rsidR="001C5151" w:rsidRDefault="00A579E0" w:rsidP="001C5151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(nicht kondensierend)</w:t>
      </w:r>
      <w:ins w:id="193" w:author="Schmeil, Hartmut" w:date="2021-01-08T12:17:00Z">
        <w:r w:rsidR="00F26649">
          <w:rPr>
            <w:rFonts w:ascii="Courier New" w:hAnsi="Courier New" w:cs="Courier New"/>
            <w:sz w:val="20"/>
          </w:rPr>
          <w:tab/>
        </w:r>
        <w:r w:rsidR="00F26649">
          <w:rPr>
            <w:rFonts w:ascii="Courier New" w:hAnsi="Courier New" w:cs="Courier New"/>
            <w:sz w:val="20"/>
          </w:rPr>
          <w:tab/>
        </w:r>
      </w:ins>
      <w:del w:id="194" w:author="Schmeil, Hartmut" w:date="2021-01-08T12:17:00Z">
        <w:r w:rsidDel="00F26649">
          <w:rPr>
            <w:rFonts w:ascii="Courier New" w:hAnsi="Courier New" w:cs="Courier New"/>
            <w:sz w:val="20"/>
          </w:rPr>
          <w:delText xml:space="preserve">           </w:delText>
        </w:r>
      </w:del>
      <w:r>
        <w:rPr>
          <w:rFonts w:ascii="Courier New" w:hAnsi="Courier New" w:cs="Courier New"/>
          <w:sz w:val="20"/>
        </w:rPr>
        <w:t>bis zu 95% an bis zu 30 Tagen/Jahr</w:t>
      </w:r>
    </w:p>
    <w:p w14:paraId="6E499FDD" w14:textId="77777777" w:rsidR="005A38EA" w:rsidRDefault="005A38EA" w:rsidP="001C5151">
      <w:pPr>
        <w:rPr>
          <w:rFonts w:ascii="Courier New" w:hAnsi="Courier New" w:cs="Courier New"/>
          <w:sz w:val="20"/>
        </w:rPr>
      </w:pPr>
    </w:p>
    <w:p w14:paraId="1986D9D9" w14:textId="4FD8D9B3" w:rsidR="0059037E" w:rsidRPr="00231482" w:rsidRDefault="0059037E" w:rsidP="0059037E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del w:id="195" w:author="Schmeil, Hartmut" w:date="2021-01-08T12:54:00Z">
        <w:r w:rsidRPr="00231482" w:rsidDel="005C36A1">
          <w:rPr>
            <w:rFonts w:ascii="Courier New" w:hAnsi="Courier New" w:cs="Courier New"/>
            <w:sz w:val="20"/>
            <w:lang w:val="en-US"/>
          </w:rPr>
          <w:delText>FABRIKAT</w:delText>
        </w:r>
      </w:del>
      <w:ins w:id="196" w:author="Schmeil, Hartmut" w:date="2021-01-08T12:54:00Z">
        <w:r w:rsidR="005C36A1" w:rsidRPr="00231482">
          <w:rPr>
            <w:rFonts w:ascii="Courier New" w:hAnsi="Courier New" w:cs="Courier New"/>
            <w:sz w:val="20"/>
            <w:lang w:val="en-US"/>
          </w:rPr>
          <w:t>Fabrikat</w:t>
        </w:r>
      </w:ins>
      <w:del w:id="197" w:author="Schmeil, Hartmut" w:date="2021-01-08T12:15:00Z">
        <w:r w:rsidRPr="00231482" w:rsidDel="000F028D">
          <w:rPr>
            <w:rFonts w:ascii="Courier New" w:hAnsi="Courier New" w:cs="Courier New"/>
            <w:sz w:val="20"/>
            <w:lang w:val="en-US"/>
          </w:rPr>
          <w:delText>:</w:delText>
        </w:r>
      </w:del>
      <w:ins w:id="198" w:author="Schmeil, Hartmut" w:date="2021-01-08T11:35:00Z"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</w:ins>
      <w:del w:id="199" w:author="Schmeil, Hartmut" w:date="2021-01-08T11:35:00Z">
        <w:r w:rsidRPr="00231482" w:rsidDel="00394C66">
          <w:rPr>
            <w:rFonts w:ascii="Courier New" w:hAnsi="Courier New" w:cs="Courier New"/>
            <w:sz w:val="20"/>
            <w:lang w:val="en-US"/>
          </w:rPr>
          <w:delText xml:space="preserve">                </w:delText>
        </w:r>
      </w:del>
      <w:r w:rsidRPr="00231482">
        <w:rPr>
          <w:rFonts w:ascii="Courier New" w:hAnsi="Courier New" w:cs="Courier New"/>
          <w:sz w:val="20"/>
          <w:lang w:val="en-US"/>
        </w:rPr>
        <w:t>TQ-</w:t>
      </w:r>
      <w:r w:rsidR="004B17C3">
        <w:rPr>
          <w:rFonts w:ascii="Courier New" w:hAnsi="Courier New" w:cs="Courier New"/>
          <w:sz w:val="20"/>
          <w:lang w:val="en-US"/>
        </w:rPr>
        <w:t>Automation</w:t>
      </w:r>
      <w:bookmarkStart w:id="200" w:name="_GoBack"/>
      <w:bookmarkEnd w:id="200"/>
    </w:p>
    <w:p w14:paraId="326C900B" w14:textId="18030C7B" w:rsidR="00F80A01" w:rsidRPr="00231482" w:rsidRDefault="0059037E" w:rsidP="0059037E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del w:id="201" w:author="Schmeil, Hartmut" w:date="2021-01-08T12:54:00Z">
        <w:r w:rsidRPr="00231482" w:rsidDel="005C36A1">
          <w:rPr>
            <w:rFonts w:ascii="Courier New" w:hAnsi="Courier New" w:cs="Courier New"/>
            <w:sz w:val="20"/>
            <w:lang w:val="en-US"/>
          </w:rPr>
          <w:delText>TYP</w:delText>
        </w:r>
      </w:del>
      <w:ins w:id="202" w:author="Schmeil, Hartmut" w:date="2021-01-08T12:54:00Z">
        <w:r w:rsidR="005C36A1" w:rsidRPr="00231482">
          <w:rPr>
            <w:rFonts w:ascii="Courier New" w:hAnsi="Courier New" w:cs="Courier New"/>
            <w:sz w:val="20"/>
            <w:lang w:val="en-US"/>
          </w:rPr>
          <w:t>Typ</w:t>
        </w:r>
      </w:ins>
      <w:del w:id="203" w:author="Schmeil, Hartmut" w:date="2021-01-08T12:15:00Z">
        <w:r w:rsidRPr="00231482" w:rsidDel="000F028D">
          <w:rPr>
            <w:rFonts w:ascii="Courier New" w:hAnsi="Courier New" w:cs="Courier New"/>
            <w:sz w:val="20"/>
            <w:lang w:val="en-US"/>
          </w:rPr>
          <w:delText>:</w:delText>
        </w:r>
      </w:del>
      <w:ins w:id="204" w:author="Schmeil, Hartmut" w:date="2021-01-08T11:35:00Z"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  <w:r w:rsidR="00394C66" w:rsidRPr="00231482">
          <w:rPr>
            <w:rFonts w:ascii="Courier New" w:hAnsi="Courier New" w:cs="Courier New"/>
            <w:sz w:val="20"/>
            <w:lang w:val="en-US"/>
          </w:rPr>
          <w:tab/>
        </w:r>
      </w:ins>
      <w:del w:id="205" w:author="Schmeil, Hartmut" w:date="2021-01-08T11:35:00Z">
        <w:r w:rsidRPr="00231482" w:rsidDel="00394C66">
          <w:rPr>
            <w:rFonts w:ascii="Courier New" w:hAnsi="Courier New" w:cs="Courier New"/>
            <w:sz w:val="20"/>
            <w:lang w:val="en-US"/>
          </w:rPr>
          <w:delText xml:space="preserve">                     </w:delText>
        </w:r>
      </w:del>
      <w:r w:rsidR="004E121F" w:rsidRPr="00231482">
        <w:rPr>
          <w:rFonts w:ascii="Courier New" w:hAnsi="Courier New" w:cs="Courier New"/>
          <w:sz w:val="20"/>
          <w:lang w:val="en-US"/>
        </w:rPr>
        <w:t>ENERGY</w:t>
      </w:r>
      <w:r w:rsidR="0026011E" w:rsidRPr="00231482">
        <w:rPr>
          <w:rFonts w:ascii="Courier New" w:hAnsi="Courier New" w:cs="Courier New"/>
          <w:sz w:val="20"/>
          <w:lang w:val="en-US"/>
        </w:rPr>
        <w:t xml:space="preserve"> </w:t>
      </w:r>
      <w:r w:rsidR="004E121F" w:rsidRPr="00231482">
        <w:rPr>
          <w:rFonts w:ascii="Courier New" w:hAnsi="Courier New" w:cs="Courier New"/>
          <w:sz w:val="20"/>
          <w:lang w:val="en-US"/>
        </w:rPr>
        <w:t>MANAGER EM</w:t>
      </w:r>
      <w:ins w:id="206" w:author="Schmeil, Hartmut" w:date="2021-01-08T10:46:00Z">
        <w:r w:rsidR="00E46B53" w:rsidRPr="00231482">
          <w:rPr>
            <w:rFonts w:ascii="Courier New" w:hAnsi="Courier New" w:cs="Courier New"/>
            <w:sz w:val="20"/>
            <w:lang w:val="en-US"/>
          </w:rPr>
          <w:t>420</w:t>
        </w:r>
      </w:ins>
      <w:del w:id="207" w:author="Schmeil, Hartmut" w:date="2021-01-08T10:46:00Z">
        <w:r w:rsidR="004E121F" w:rsidRPr="00231482" w:rsidDel="00E46B53">
          <w:rPr>
            <w:rFonts w:ascii="Courier New" w:hAnsi="Courier New" w:cs="Courier New"/>
            <w:sz w:val="20"/>
            <w:lang w:val="en-US"/>
          </w:rPr>
          <w:delText>3</w:delText>
        </w:r>
        <w:r w:rsidRPr="00231482" w:rsidDel="00E46B53">
          <w:rPr>
            <w:rFonts w:ascii="Courier New" w:hAnsi="Courier New" w:cs="Courier New"/>
            <w:sz w:val="20"/>
            <w:lang w:val="en-US"/>
          </w:rPr>
          <w:delText>00</w:delText>
        </w:r>
      </w:del>
      <w:ins w:id="208" w:author="Wimbauer Christian" w:date="2016-10-11T08:41:00Z">
        <w:r w:rsidR="007177C2" w:rsidRPr="00231482">
          <w:rPr>
            <w:rFonts w:ascii="Courier New" w:hAnsi="Courier New" w:cs="Courier New"/>
            <w:sz w:val="20"/>
            <w:lang w:val="en-US"/>
          </w:rPr>
          <w:t xml:space="preserve"> </w:t>
        </w:r>
      </w:ins>
      <w:r w:rsidRPr="00231482">
        <w:rPr>
          <w:rFonts w:ascii="Courier New" w:hAnsi="Courier New" w:cs="Courier New"/>
          <w:sz w:val="20"/>
          <w:lang w:val="en-US"/>
        </w:rPr>
        <w:t>L</w:t>
      </w:r>
      <w:ins w:id="209" w:author="Schmeil, Hartmut" w:date="2021-01-08T10:46:00Z">
        <w:r w:rsidR="00E46B53" w:rsidRPr="00231482">
          <w:rPr>
            <w:rFonts w:ascii="Courier New" w:hAnsi="Courier New" w:cs="Courier New"/>
            <w:sz w:val="20"/>
            <w:lang w:val="en-US"/>
          </w:rPr>
          <w:t>L</w:t>
        </w:r>
      </w:ins>
      <w:r w:rsidR="004E121F" w:rsidRPr="00231482">
        <w:rPr>
          <w:rFonts w:ascii="Courier New" w:hAnsi="Courier New" w:cs="Courier New"/>
          <w:sz w:val="20"/>
          <w:lang w:val="en-US"/>
        </w:rPr>
        <w:t>R</w:t>
      </w:r>
      <w:ins w:id="210" w:author="Schmeil, Hartmut" w:date="2021-01-08T10:46:00Z">
        <w:r w:rsidR="00E46B53" w:rsidRPr="00231482">
          <w:rPr>
            <w:rFonts w:ascii="Courier New" w:hAnsi="Courier New" w:cs="Courier New"/>
            <w:sz w:val="20"/>
            <w:lang w:val="en-US"/>
          </w:rPr>
          <w:t>R</w:t>
        </w:r>
      </w:ins>
    </w:p>
    <w:p w14:paraId="09DEC041" w14:textId="77777777" w:rsidR="00F80A01" w:rsidRPr="00231482" w:rsidRDefault="00F80A01" w:rsidP="0059037E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</w:p>
    <w:p w14:paraId="41823150" w14:textId="2D2FA494" w:rsidR="00F80A01" w:rsidRPr="00F93593" w:rsidDel="002E35C5" w:rsidRDefault="00F80A01" w:rsidP="0059037E">
      <w:pPr>
        <w:autoSpaceDE w:val="0"/>
        <w:autoSpaceDN w:val="0"/>
        <w:adjustRightInd w:val="0"/>
        <w:rPr>
          <w:del w:id="211" w:author="Schmeil, Hartmut" w:date="2021-01-08T13:00:00Z"/>
          <w:rFonts w:ascii="Courier New" w:hAnsi="Courier New" w:cs="Courier New"/>
          <w:b/>
          <w:sz w:val="20"/>
        </w:rPr>
      </w:pPr>
    </w:p>
    <w:p w14:paraId="23731131" w14:textId="59183B3A" w:rsidR="002E35C5" w:rsidRPr="00F93593" w:rsidRDefault="00F93593" w:rsidP="002E35C5">
      <w:pPr>
        <w:pStyle w:val="Absatz1"/>
        <w:rPr>
          <w:ins w:id="212" w:author="Schmeil, Hartmut" w:date="2021-01-08T13:00:00Z"/>
          <w:rFonts w:ascii="Courier New" w:hAnsi="Courier New" w:cs="Courier New"/>
          <w:b/>
          <w:sz w:val="20"/>
        </w:rPr>
      </w:pPr>
      <w:ins w:id="213" w:author="Schmeil, Hartmut" w:date="2021-01-08T13:00:00Z">
        <w:r w:rsidRPr="00F93593">
          <w:rPr>
            <w:rFonts w:ascii="Courier New" w:hAnsi="Courier New" w:cs="Courier New"/>
            <w:b/>
            <w:sz w:val="20"/>
          </w:rPr>
          <w:t>SENSORBAR EB2XX</w:t>
        </w:r>
      </w:ins>
    </w:p>
    <w:p w14:paraId="10673E93" w14:textId="77777777" w:rsidR="002E35C5" w:rsidRDefault="002E35C5" w:rsidP="002E35C5">
      <w:pPr>
        <w:autoSpaceDE w:val="0"/>
        <w:autoSpaceDN w:val="0"/>
        <w:adjustRightInd w:val="0"/>
        <w:rPr>
          <w:ins w:id="214" w:author="Schmeil, Hartmut" w:date="2021-01-08T13:00:00Z"/>
          <w:rFonts w:ascii="Courier New" w:hAnsi="Courier New" w:cs="Courier New"/>
          <w:sz w:val="20"/>
        </w:rPr>
      </w:pPr>
      <w:ins w:id="215" w:author="Schmeil, Hartmut" w:date="2021-01-08T13:00:00Z">
        <w:r>
          <w:rPr>
            <w:rFonts w:ascii="Courier New" w:hAnsi="Courier New" w:cs="Courier New"/>
            <w:sz w:val="20"/>
          </w:rPr>
          <w:t>Sensorbar zur Erfassung von Wechselströmen bis 63A.</w:t>
        </w:r>
      </w:ins>
    </w:p>
    <w:p w14:paraId="63D84299" w14:textId="77777777" w:rsidR="002E35C5" w:rsidRDefault="002E35C5" w:rsidP="002E35C5">
      <w:pPr>
        <w:autoSpaceDE w:val="0"/>
        <w:autoSpaceDN w:val="0"/>
        <w:adjustRightInd w:val="0"/>
        <w:rPr>
          <w:ins w:id="216" w:author="Schmeil, Hartmut" w:date="2021-01-08T13:00:00Z"/>
          <w:rFonts w:ascii="Courier New" w:hAnsi="Courier New" w:cs="Courier New"/>
          <w:sz w:val="20"/>
        </w:rPr>
      </w:pPr>
      <w:ins w:id="217" w:author="Schmeil, Hartmut" w:date="2021-01-08T13:00:00Z">
        <w:r>
          <w:rPr>
            <w:rFonts w:ascii="Courier New" w:hAnsi="Courier New" w:cs="Courier New"/>
            <w:sz w:val="20"/>
          </w:rPr>
          <w:t xml:space="preserve">Die Messdaten werden über die RS485-Schnittstelle </w:t>
        </w:r>
      </w:ins>
    </w:p>
    <w:p w14:paraId="7A7FE66F" w14:textId="77777777" w:rsidR="002E35C5" w:rsidRDefault="002E35C5" w:rsidP="002E35C5">
      <w:pPr>
        <w:autoSpaceDE w:val="0"/>
        <w:autoSpaceDN w:val="0"/>
        <w:adjustRightInd w:val="0"/>
        <w:rPr>
          <w:ins w:id="218" w:author="Schmeil, Hartmut" w:date="2021-01-08T13:00:00Z"/>
          <w:rFonts w:ascii="Courier New" w:hAnsi="Courier New" w:cs="Courier New"/>
          <w:sz w:val="20"/>
        </w:rPr>
      </w:pPr>
      <w:ins w:id="219" w:author="Schmeil, Hartmut" w:date="2021-01-08T13:00:00Z">
        <w:r>
          <w:rPr>
            <w:rFonts w:ascii="Courier New" w:hAnsi="Courier New" w:cs="Courier New"/>
            <w:sz w:val="20"/>
          </w:rPr>
          <w:t>per Modbus RTU an den Energy Manager übertragen</w:t>
        </w:r>
      </w:ins>
    </w:p>
    <w:p w14:paraId="17B81E06" w14:textId="77777777" w:rsidR="002E35C5" w:rsidRDefault="002E35C5" w:rsidP="002E35C5">
      <w:pPr>
        <w:autoSpaceDE w:val="0"/>
        <w:autoSpaceDN w:val="0"/>
        <w:adjustRightInd w:val="0"/>
        <w:rPr>
          <w:ins w:id="220" w:author="Schmeil, Hartmut" w:date="2021-01-08T13:00:00Z"/>
          <w:rFonts w:ascii="Courier New" w:hAnsi="Courier New" w:cs="Courier New"/>
          <w:sz w:val="20"/>
        </w:rPr>
      </w:pPr>
      <w:ins w:id="221" w:author="Schmeil, Hartmut" w:date="2021-01-08T13:00:00Z">
        <w:r>
          <w:rPr>
            <w:rFonts w:ascii="Courier New" w:hAnsi="Courier New" w:cs="Courier New"/>
            <w:sz w:val="20"/>
          </w:rPr>
          <w:t>und dort ausgewertet. Jede Sensorbar hat bei der</w:t>
        </w:r>
      </w:ins>
    </w:p>
    <w:p w14:paraId="0D647CA9" w14:textId="77777777" w:rsidR="002E35C5" w:rsidRDefault="002E35C5" w:rsidP="002E35C5">
      <w:pPr>
        <w:autoSpaceDE w:val="0"/>
        <w:autoSpaceDN w:val="0"/>
        <w:adjustRightInd w:val="0"/>
        <w:rPr>
          <w:ins w:id="222" w:author="Schmeil, Hartmut" w:date="2021-01-08T13:00:00Z"/>
          <w:rFonts w:ascii="Courier New" w:hAnsi="Courier New" w:cs="Courier New"/>
          <w:sz w:val="20"/>
        </w:rPr>
      </w:pPr>
      <w:ins w:id="223" w:author="Schmeil, Hartmut" w:date="2021-01-08T13:00:00Z">
        <w:r>
          <w:rPr>
            <w:rFonts w:ascii="Courier New" w:hAnsi="Courier New" w:cs="Courier New"/>
            <w:sz w:val="20"/>
          </w:rPr>
          <w:t>Auslieferung eine eindeutige Modbus-Adresse.</w:t>
        </w:r>
      </w:ins>
    </w:p>
    <w:p w14:paraId="630F26E0" w14:textId="77777777" w:rsidR="002E35C5" w:rsidRDefault="002E35C5" w:rsidP="002E35C5">
      <w:pPr>
        <w:autoSpaceDE w:val="0"/>
        <w:autoSpaceDN w:val="0"/>
        <w:adjustRightInd w:val="0"/>
        <w:rPr>
          <w:ins w:id="224" w:author="Schmeil, Hartmut" w:date="2021-01-08T13:00:00Z"/>
          <w:rFonts w:ascii="Courier New" w:hAnsi="Courier New" w:cs="Courier New"/>
          <w:sz w:val="20"/>
        </w:rPr>
      </w:pPr>
      <w:ins w:id="225" w:author="Schmeil, Hartmut" w:date="2021-01-08T13:00:00Z">
        <w:r>
          <w:rPr>
            <w:rFonts w:ascii="Courier New" w:hAnsi="Courier New" w:cs="Courier New"/>
            <w:sz w:val="20"/>
          </w:rPr>
          <w:t>Die Versorgungsspannung von 9V DC wird vom</w:t>
        </w:r>
      </w:ins>
    </w:p>
    <w:p w14:paraId="57534427" w14:textId="77777777" w:rsidR="002E35C5" w:rsidRDefault="002E35C5" w:rsidP="002E35C5">
      <w:pPr>
        <w:autoSpaceDE w:val="0"/>
        <w:autoSpaceDN w:val="0"/>
        <w:adjustRightInd w:val="0"/>
        <w:rPr>
          <w:ins w:id="226" w:author="Schmeil, Hartmut" w:date="2021-01-08T13:00:00Z"/>
          <w:rFonts w:ascii="Courier New" w:hAnsi="Courier New" w:cs="Courier New"/>
          <w:sz w:val="20"/>
        </w:rPr>
      </w:pPr>
      <w:ins w:id="227" w:author="Schmeil, Hartmut" w:date="2021-01-08T13:00:00Z">
        <w:r>
          <w:rPr>
            <w:rFonts w:ascii="Courier New" w:hAnsi="Courier New" w:cs="Courier New"/>
            <w:sz w:val="20"/>
          </w:rPr>
          <w:t>Energy Manager geliefert.</w:t>
        </w:r>
      </w:ins>
    </w:p>
    <w:p w14:paraId="306A71C6" w14:textId="77777777" w:rsidR="002E35C5" w:rsidRDefault="002E35C5" w:rsidP="002E35C5">
      <w:pPr>
        <w:autoSpaceDE w:val="0"/>
        <w:autoSpaceDN w:val="0"/>
        <w:adjustRightInd w:val="0"/>
        <w:rPr>
          <w:ins w:id="228" w:author="Schmeil, Hartmut" w:date="2021-01-08T13:00:00Z"/>
          <w:rFonts w:ascii="Courier New" w:hAnsi="Courier New" w:cs="Courier New"/>
          <w:sz w:val="20"/>
        </w:rPr>
      </w:pPr>
      <w:ins w:id="229" w:author="Schmeil, Hartmut" w:date="2021-01-08T13:00:00Z">
        <w:r>
          <w:rPr>
            <w:rFonts w:ascii="Courier New" w:hAnsi="Courier New" w:cs="Courier New"/>
            <w:sz w:val="20"/>
          </w:rPr>
          <w:t xml:space="preserve">Es können maximal 8 Sensorbars versorgt werden. </w:t>
        </w:r>
      </w:ins>
    </w:p>
    <w:p w14:paraId="7E9B7817" w14:textId="77777777" w:rsidR="002E35C5" w:rsidRDefault="002E35C5" w:rsidP="002E35C5">
      <w:pPr>
        <w:autoSpaceDE w:val="0"/>
        <w:autoSpaceDN w:val="0"/>
        <w:adjustRightInd w:val="0"/>
        <w:rPr>
          <w:ins w:id="230" w:author="Schmeil, Hartmut" w:date="2021-01-08T13:00:00Z"/>
          <w:rFonts w:ascii="Courier New" w:hAnsi="Courier New" w:cs="Courier New"/>
          <w:sz w:val="20"/>
        </w:rPr>
      </w:pPr>
      <w:ins w:id="231" w:author="Schmeil, Hartmut" w:date="2021-01-08T13:00:00Z">
        <w:r>
          <w:rPr>
            <w:rFonts w:ascii="Courier New" w:hAnsi="Courier New" w:cs="Courier New"/>
            <w:sz w:val="20"/>
          </w:rPr>
          <w:t>Mit 8 Sensorbars vom Typ EB212 mit je 12 Stromsensoren</w:t>
        </w:r>
      </w:ins>
    </w:p>
    <w:p w14:paraId="2D5B0F48" w14:textId="77777777" w:rsidR="002E35C5" w:rsidRDefault="002E35C5" w:rsidP="002E35C5">
      <w:pPr>
        <w:autoSpaceDE w:val="0"/>
        <w:autoSpaceDN w:val="0"/>
        <w:adjustRightInd w:val="0"/>
        <w:rPr>
          <w:ins w:id="232" w:author="Schmeil, Hartmut" w:date="2021-01-08T13:00:00Z"/>
          <w:rFonts w:ascii="Courier New" w:hAnsi="Courier New" w:cs="Courier New"/>
          <w:sz w:val="20"/>
        </w:rPr>
      </w:pPr>
      <w:ins w:id="233" w:author="Schmeil, Hartmut" w:date="2021-01-08T13:00:00Z">
        <w:r>
          <w:rPr>
            <w:rFonts w:ascii="Courier New" w:hAnsi="Courier New" w:cs="Courier New"/>
            <w:sz w:val="20"/>
          </w:rPr>
          <w:t>können somit Ströme in 96 Leitern gemessen werden.</w:t>
        </w:r>
      </w:ins>
    </w:p>
    <w:p w14:paraId="1965F9A0" w14:textId="77777777" w:rsidR="002E35C5" w:rsidRDefault="002E35C5" w:rsidP="002E35C5">
      <w:pPr>
        <w:autoSpaceDE w:val="0"/>
        <w:autoSpaceDN w:val="0"/>
        <w:adjustRightInd w:val="0"/>
        <w:rPr>
          <w:ins w:id="234" w:author="Schmeil, Hartmut" w:date="2021-01-08T13:00:00Z"/>
          <w:rFonts w:ascii="Courier New" w:hAnsi="Courier New" w:cs="Courier New"/>
          <w:sz w:val="20"/>
        </w:rPr>
      </w:pPr>
      <w:ins w:id="235" w:author="Schmeil, Hartmut" w:date="2021-01-08T13:00:00Z">
        <w:r>
          <w:rPr>
            <w:rFonts w:ascii="Courier New" w:hAnsi="Courier New" w:cs="Courier New"/>
            <w:sz w:val="20"/>
          </w:rPr>
          <w:t>Die Sensorbar wird in 4 Varianten angeboten, jeweils</w:t>
        </w:r>
      </w:ins>
    </w:p>
    <w:p w14:paraId="78263900" w14:textId="77777777" w:rsidR="002E35C5" w:rsidRDefault="002E35C5" w:rsidP="002E35C5">
      <w:pPr>
        <w:autoSpaceDE w:val="0"/>
        <w:autoSpaceDN w:val="0"/>
        <w:adjustRightInd w:val="0"/>
        <w:rPr>
          <w:ins w:id="236" w:author="Schmeil, Hartmut" w:date="2021-01-08T13:00:00Z"/>
          <w:rFonts w:ascii="Courier New" w:hAnsi="Courier New" w:cs="Courier New"/>
          <w:sz w:val="20"/>
        </w:rPr>
      </w:pPr>
      <w:ins w:id="237" w:author="Schmeil, Hartmut" w:date="2021-01-08T13:00:00Z">
        <w:r>
          <w:rPr>
            <w:rFonts w:ascii="Courier New" w:hAnsi="Courier New" w:cs="Courier New"/>
            <w:sz w:val="20"/>
          </w:rPr>
          <w:t>mit drei (EB203), sechs (EB206, neun (EB209) oder</w:t>
        </w:r>
      </w:ins>
    </w:p>
    <w:p w14:paraId="6D65B8F2" w14:textId="77777777" w:rsidR="002E35C5" w:rsidRDefault="002E35C5" w:rsidP="002E35C5">
      <w:pPr>
        <w:autoSpaceDE w:val="0"/>
        <w:autoSpaceDN w:val="0"/>
        <w:adjustRightInd w:val="0"/>
        <w:rPr>
          <w:ins w:id="238" w:author="Schmeil, Hartmut" w:date="2021-01-08T13:00:00Z"/>
          <w:rFonts w:ascii="Courier New" w:hAnsi="Courier New" w:cs="Courier New"/>
          <w:sz w:val="20"/>
        </w:rPr>
      </w:pPr>
      <w:ins w:id="239" w:author="Schmeil, Hartmut" w:date="2021-01-08T13:00:00Z">
        <w:r>
          <w:rPr>
            <w:rFonts w:ascii="Courier New" w:hAnsi="Courier New" w:cs="Courier New"/>
            <w:sz w:val="20"/>
          </w:rPr>
          <w:t>zwölf (EB212) Steckplätzen für die Stromsensoren.</w:t>
        </w:r>
      </w:ins>
    </w:p>
    <w:p w14:paraId="7275172B" w14:textId="77777777" w:rsidR="002E35C5" w:rsidRDefault="002E35C5" w:rsidP="002E35C5">
      <w:pPr>
        <w:autoSpaceDE w:val="0"/>
        <w:autoSpaceDN w:val="0"/>
        <w:adjustRightInd w:val="0"/>
        <w:rPr>
          <w:ins w:id="240" w:author="Schmeil, Hartmut" w:date="2021-01-08T13:00:00Z"/>
          <w:rFonts w:ascii="Courier New" w:hAnsi="Courier New" w:cs="Courier New"/>
          <w:sz w:val="20"/>
        </w:rPr>
      </w:pPr>
      <w:ins w:id="241" w:author="Schmeil, Hartmut" w:date="2021-01-08T13:00:00Z">
        <w:r>
          <w:rPr>
            <w:rFonts w:ascii="Courier New" w:hAnsi="Courier New" w:cs="Courier New"/>
            <w:sz w:val="20"/>
          </w:rPr>
          <w:t>Die entsprechende Anzahl Sensoren wird mit der Sensorbar</w:t>
        </w:r>
      </w:ins>
    </w:p>
    <w:p w14:paraId="1106C52F" w14:textId="77777777" w:rsidR="002E35C5" w:rsidRDefault="002E35C5" w:rsidP="002E35C5">
      <w:pPr>
        <w:autoSpaceDE w:val="0"/>
        <w:autoSpaceDN w:val="0"/>
        <w:adjustRightInd w:val="0"/>
        <w:rPr>
          <w:ins w:id="242" w:author="Schmeil, Hartmut" w:date="2021-01-08T13:00:00Z"/>
          <w:rFonts w:ascii="Courier New" w:hAnsi="Courier New" w:cs="Courier New"/>
          <w:sz w:val="20"/>
        </w:rPr>
      </w:pPr>
      <w:ins w:id="243" w:author="Schmeil, Hartmut" w:date="2021-01-08T13:00:00Z">
        <w:r>
          <w:rPr>
            <w:rFonts w:ascii="Courier New" w:hAnsi="Courier New" w:cs="Courier New"/>
            <w:sz w:val="20"/>
          </w:rPr>
          <w:t>Geliefert.</w:t>
        </w:r>
      </w:ins>
    </w:p>
    <w:p w14:paraId="4BC75997" w14:textId="77777777" w:rsidR="002E35C5" w:rsidRDefault="002E35C5" w:rsidP="002E35C5">
      <w:pPr>
        <w:autoSpaceDE w:val="0"/>
        <w:autoSpaceDN w:val="0"/>
        <w:adjustRightInd w:val="0"/>
        <w:rPr>
          <w:ins w:id="244" w:author="Schmeil, Hartmut" w:date="2021-01-08T13:00:00Z"/>
          <w:rFonts w:ascii="Courier New" w:hAnsi="Courier New" w:cs="Courier New"/>
          <w:sz w:val="20"/>
        </w:rPr>
      </w:pPr>
    </w:p>
    <w:p w14:paraId="39C4D491" w14:textId="216A26A7" w:rsidR="002E35C5" w:rsidRPr="00F93593" w:rsidRDefault="00F93593" w:rsidP="002E35C5">
      <w:pPr>
        <w:autoSpaceDE w:val="0"/>
        <w:autoSpaceDN w:val="0"/>
        <w:adjustRightInd w:val="0"/>
        <w:rPr>
          <w:ins w:id="245" w:author="Schmeil, Hartmut" w:date="2021-01-08T13:00:00Z"/>
          <w:rFonts w:ascii="Courier New" w:hAnsi="Courier New" w:cs="Courier New"/>
          <w:b/>
          <w:sz w:val="20"/>
        </w:rPr>
      </w:pPr>
      <w:ins w:id="246" w:author="Schmeil, Hartmut" w:date="2021-01-08T13:00:00Z">
        <w:r w:rsidRPr="00F93593">
          <w:rPr>
            <w:rFonts w:ascii="Courier New" w:hAnsi="Courier New" w:cs="Courier New"/>
            <w:b/>
            <w:sz w:val="20"/>
          </w:rPr>
          <w:t>TECHNISCHE DATEN</w:t>
        </w:r>
      </w:ins>
    </w:p>
    <w:p w14:paraId="4F1B88EE" w14:textId="77777777" w:rsidR="002E35C5" w:rsidRDefault="002E35C5" w:rsidP="002E35C5">
      <w:pPr>
        <w:autoSpaceDE w:val="0"/>
        <w:autoSpaceDN w:val="0"/>
        <w:adjustRightInd w:val="0"/>
        <w:rPr>
          <w:ins w:id="247" w:author="Schmeil, Hartmut" w:date="2021-01-08T13:00:00Z"/>
          <w:rFonts w:ascii="Courier New" w:hAnsi="Courier New" w:cs="Courier New"/>
          <w:sz w:val="20"/>
        </w:rPr>
      </w:pPr>
      <w:ins w:id="248" w:author="Schmeil, Hartmut" w:date="2021-01-08T13:00:00Z">
        <w:r>
          <w:rPr>
            <w:rFonts w:ascii="Courier New" w:hAnsi="Courier New" w:cs="Courier New"/>
            <w:sz w:val="20"/>
          </w:rPr>
          <w:t>Elektrische Anschlüsse</w:t>
        </w:r>
      </w:ins>
    </w:p>
    <w:p w14:paraId="6E60EC86" w14:textId="77777777" w:rsidR="002E35C5" w:rsidRPr="0043177C" w:rsidRDefault="002E35C5" w:rsidP="002E35C5">
      <w:pPr>
        <w:autoSpaceDE w:val="0"/>
        <w:autoSpaceDN w:val="0"/>
        <w:adjustRightInd w:val="0"/>
        <w:rPr>
          <w:ins w:id="249" w:author="Schmeil, Hartmut" w:date="2021-01-08T13:00:00Z"/>
          <w:rFonts w:ascii="Courier New" w:hAnsi="Courier New" w:cs="Courier New"/>
          <w:sz w:val="20"/>
        </w:rPr>
      </w:pPr>
      <w:ins w:id="250" w:author="Schmeil, Hartmut" w:date="2021-01-08T13:00:00Z">
        <w:r w:rsidRPr="0043177C">
          <w:rPr>
            <w:rFonts w:ascii="Courier New" w:hAnsi="Courier New" w:cs="Courier New"/>
            <w:sz w:val="20"/>
          </w:rPr>
          <w:t>Versorgungsspannung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 w:rsidRPr="0043177C">
          <w:rPr>
            <w:rFonts w:ascii="Courier New" w:hAnsi="Courier New" w:cs="Courier New"/>
            <w:sz w:val="20"/>
          </w:rPr>
          <w:t>9</w:t>
        </w:r>
        <w:r>
          <w:rPr>
            <w:rFonts w:ascii="Courier New" w:hAnsi="Courier New" w:cs="Courier New"/>
            <w:sz w:val="20"/>
          </w:rPr>
          <w:t>-</w:t>
        </w:r>
        <w:r w:rsidRPr="0043177C">
          <w:rPr>
            <w:rFonts w:ascii="Courier New" w:hAnsi="Courier New" w:cs="Courier New"/>
            <w:sz w:val="20"/>
          </w:rPr>
          <w:t>V DC</w:t>
        </w:r>
      </w:ins>
    </w:p>
    <w:p w14:paraId="175EB742" w14:textId="77777777" w:rsidR="002E35C5" w:rsidRDefault="002E35C5" w:rsidP="002E35C5">
      <w:pPr>
        <w:autoSpaceDE w:val="0"/>
        <w:autoSpaceDN w:val="0"/>
        <w:adjustRightInd w:val="0"/>
        <w:rPr>
          <w:ins w:id="251" w:author="Schmeil, Hartmut" w:date="2021-01-08T13:00:00Z"/>
          <w:rFonts w:ascii="Courier New" w:hAnsi="Courier New" w:cs="Courier New"/>
          <w:sz w:val="20"/>
        </w:rPr>
      </w:pPr>
      <w:ins w:id="252" w:author="Schmeil, Hartmut" w:date="2021-01-08T13:00:00Z">
        <w:r>
          <w:rPr>
            <w:rFonts w:ascii="Courier New" w:hAnsi="Courier New" w:cs="Courier New"/>
            <w:sz w:val="20"/>
          </w:rPr>
          <w:t>Versorgungsstrom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 xml:space="preserve">Max. 20mA  </w:t>
        </w:r>
      </w:ins>
    </w:p>
    <w:p w14:paraId="27A92C14" w14:textId="77777777" w:rsidR="002E35C5" w:rsidRDefault="002E35C5" w:rsidP="002E35C5">
      <w:pPr>
        <w:autoSpaceDE w:val="0"/>
        <w:autoSpaceDN w:val="0"/>
        <w:adjustRightInd w:val="0"/>
        <w:rPr>
          <w:ins w:id="253" w:author="Schmeil, Hartmut" w:date="2021-01-08T13:00:00Z"/>
          <w:rFonts w:ascii="Courier New" w:hAnsi="Courier New" w:cs="Courier New"/>
          <w:sz w:val="20"/>
        </w:rPr>
      </w:pPr>
      <w:ins w:id="254" w:author="Schmeil, Hartmut" w:date="2021-01-08T13:00:00Z">
        <w:r>
          <w:rPr>
            <w:rFonts w:ascii="Courier New" w:hAnsi="Courier New" w:cs="Courier New"/>
            <w:sz w:val="20"/>
          </w:rPr>
          <w:t>Leistungsaufnahme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Max. 0,5W</w:t>
        </w:r>
      </w:ins>
    </w:p>
    <w:p w14:paraId="200CD196" w14:textId="77777777" w:rsidR="002E35C5" w:rsidRDefault="002E35C5" w:rsidP="002E35C5">
      <w:pPr>
        <w:autoSpaceDE w:val="0"/>
        <w:autoSpaceDN w:val="0"/>
        <w:adjustRightInd w:val="0"/>
        <w:rPr>
          <w:ins w:id="255" w:author="Schmeil, Hartmut" w:date="2021-01-08T13:00:00Z"/>
          <w:rFonts w:ascii="Courier New" w:hAnsi="Courier New" w:cs="Courier New"/>
          <w:sz w:val="20"/>
        </w:rPr>
      </w:pPr>
      <w:ins w:id="256" w:author="Schmeil, Hartmut" w:date="2021-01-08T13:00:00Z">
        <w:r>
          <w:rPr>
            <w:rFonts w:ascii="Courier New" w:hAnsi="Courier New" w:cs="Courier New"/>
            <w:sz w:val="20"/>
          </w:rPr>
          <w:t>Versorgungsstrom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 xml:space="preserve">Max. 20mA  </w:t>
        </w:r>
      </w:ins>
    </w:p>
    <w:p w14:paraId="26D12490" w14:textId="77777777" w:rsidR="002E35C5" w:rsidRDefault="002E35C5" w:rsidP="002E35C5">
      <w:pPr>
        <w:autoSpaceDE w:val="0"/>
        <w:autoSpaceDN w:val="0"/>
        <w:adjustRightInd w:val="0"/>
        <w:rPr>
          <w:ins w:id="257" w:author="Schmeil, Hartmut" w:date="2021-01-08T13:00:00Z"/>
          <w:rFonts w:ascii="Courier New" w:hAnsi="Courier New" w:cs="Courier New"/>
          <w:sz w:val="20"/>
        </w:rPr>
      </w:pPr>
      <w:ins w:id="258" w:author="Schmeil, Hartmut" w:date="2021-01-08T13:00:00Z">
        <w:r>
          <w:rPr>
            <w:rFonts w:ascii="Courier New" w:hAnsi="Courier New" w:cs="Courier New"/>
            <w:sz w:val="20"/>
          </w:rPr>
          <w:t>Nennspannung/Aderisolierung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300V RMS</w:t>
        </w:r>
      </w:ins>
    </w:p>
    <w:p w14:paraId="40745D36" w14:textId="77777777" w:rsidR="002E35C5" w:rsidRDefault="002E35C5" w:rsidP="002E35C5">
      <w:pPr>
        <w:autoSpaceDE w:val="0"/>
        <w:autoSpaceDN w:val="0"/>
        <w:adjustRightInd w:val="0"/>
        <w:rPr>
          <w:ins w:id="259" w:author="Schmeil, Hartmut" w:date="2021-01-08T13:00:00Z"/>
          <w:rFonts w:ascii="Courier New" w:hAnsi="Courier New" w:cs="Courier New"/>
          <w:sz w:val="20"/>
        </w:rPr>
      </w:pPr>
      <w:ins w:id="260" w:author="Schmeil, Hartmut" w:date="2021-01-08T13:00:00Z">
        <w:r>
          <w:rPr>
            <w:rFonts w:ascii="Courier New" w:hAnsi="Courier New" w:cs="Courier New"/>
            <w:sz w:val="20"/>
          </w:rPr>
          <w:t>Überspanungskategorie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 xml:space="preserve">CAT III 300V  </w:t>
        </w:r>
      </w:ins>
    </w:p>
    <w:p w14:paraId="4B28C399" w14:textId="77777777" w:rsidR="002E35C5" w:rsidRDefault="002E35C5" w:rsidP="002E35C5">
      <w:pPr>
        <w:autoSpaceDE w:val="0"/>
        <w:autoSpaceDN w:val="0"/>
        <w:adjustRightInd w:val="0"/>
        <w:rPr>
          <w:ins w:id="261" w:author="Schmeil, Hartmut" w:date="2021-01-08T13:00:00Z"/>
          <w:rFonts w:ascii="Courier New" w:hAnsi="Courier New" w:cs="Courier New"/>
          <w:sz w:val="20"/>
        </w:rPr>
      </w:pPr>
      <w:ins w:id="262" w:author="Schmeil, Hartmut" w:date="2021-01-08T13:00:00Z">
        <w:r>
          <w:rPr>
            <w:rFonts w:ascii="Courier New" w:hAnsi="Courier New" w:cs="Courier New"/>
            <w:sz w:val="20"/>
          </w:rPr>
          <w:t>Bemessungswert Arbeitsspannung</w:t>
        </w:r>
        <w:r>
          <w:rPr>
            <w:rFonts w:ascii="Courier New" w:hAnsi="Courier New" w:cs="Courier New"/>
            <w:sz w:val="20"/>
          </w:rPr>
          <w:tab/>
          <w:t>250V AC</w:t>
        </w:r>
      </w:ins>
    </w:p>
    <w:p w14:paraId="75E49C65" w14:textId="77777777" w:rsidR="002E35C5" w:rsidRDefault="002E35C5" w:rsidP="002E35C5">
      <w:pPr>
        <w:autoSpaceDE w:val="0"/>
        <w:autoSpaceDN w:val="0"/>
        <w:adjustRightInd w:val="0"/>
        <w:rPr>
          <w:ins w:id="263" w:author="Schmeil, Hartmut" w:date="2021-01-08T13:00:00Z"/>
          <w:rFonts w:ascii="Courier New" w:hAnsi="Courier New" w:cs="Courier New"/>
          <w:sz w:val="20"/>
        </w:rPr>
      </w:pPr>
      <w:ins w:id="264" w:author="Schmeil, Hartmut" w:date="2021-01-08T13:00:00Z">
        <w:r>
          <w:rPr>
            <w:rFonts w:ascii="Courier New" w:hAnsi="Courier New" w:cs="Courier New"/>
            <w:sz w:val="20"/>
          </w:rPr>
          <w:t>- Strom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63A</w:t>
        </w:r>
      </w:ins>
    </w:p>
    <w:p w14:paraId="5E50CA66" w14:textId="77777777" w:rsidR="002E35C5" w:rsidRPr="0043177C" w:rsidRDefault="002E35C5" w:rsidP="002E35C5">
      <w:pPr>
        <w:autoSpaceDE w:val="0"/>
        <w:autoSpaceDN w:val="0"/>
        <w:adjustRightInd w:val="0"/>
        <w:rPr>
          <w:ins w:id="265" w:author="Schmeil, Hartmut" w:date="2021-01-08T13:00:00Z"/>
          <w:rFonts w:ascii="Courier New" w:hAnsi="Courier New" w:cs="Courier New"/>
          <w:sz w:val="20"/>
        </w:rPr>
      </w:pPr>
      <w:ins w:id="266" w:author="Schmeil, Hartmut" w:date="2021-01-08T13:00:00Z">
        <w:r>
          <w:rPr>
            <w:rFonts w:ascii="Courier New" w:hAnsi="Courier New" w:cs="Courier New"/>
            <w:sz w:val="20"/>
          </w:rPr>
          <w:t xml:space="preserve">- </w:t>
        </w:r>
        <w:r w:rsidRPr="0043177C">
          <w:rPr>
            <w:rFonts w:ascii="Courier New" w:hAnsi="Courier New" w:cs="Courier New"/>
            <w:sz w:val="20"/>
          </w:rPr>
          <w:t>Transientenüberspannung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4000V</w:t>
        </w:r>
        <w:r w:rsidRPr="0043177C">
          <w:rPr>
            <w:rFonts w:ascii="Courier New" w:hAnsi="Courier New" w:cs="Courier New"/>
            <w:sz w:val="20"/>
          </w:rPr>
          <w:t xml:space="preserve"> </w:t>
        </w:r>
      </w:ins>
    </w:p>
    <w:p w14:paraId="5C7180B2" w14:textId="77777777" w:rsidR="002E35C5" w:rsidRDefault="002E35C5" w:rsidP="002E35C5">
      <w:pPr>
        <w:autoSpaceDE w:val="0"/>
        <w:autoSpaceDN w:val="0"/>
        <w:adjustRightInd w:val="0"/>
        <w:rPr>
          <w:ins w:id="267" w:author="Schmeil, Hartmut" w:date="2021-01-08T13:00:00Z"/>
          <w:rFonts w:ascii="Courier New" w:hAnsi="Courier New" w:cs="Courier New"/>
          <w:sz w:val="20"/>
        </w:rPr>
      </w:pPr>
    </w:p>
    <w:p w14:paraId="09631E1C" w14:textId="7BE59E59" w:rsidR="002E35C5" w:rsidRPr="00F93593" w:rsidRDefault="00F93593" w:rsidP="002E35C5">
      <w:pPr>
        <w:autoSpaceDE w:val="0"/>
        <w:autoSpaceDN w:val="0"/>
        <w:adjustRightInd w:val="0"/>
        <w:rPr>
          <w:ins w:id="268" w:author="Schmeil, Hartmut" w:date="2021-01-08T13:00:00Z"/>
          <w:rFonts w:ascii="Courier New" w:hAnsi="Courier New" w:cs="Courier New"/>
          <w:b/>
          <w:sz w:val="20"/>
        </w:rPr>
      </w:pPr>
      <w:ins w:id="269" w:author="Schmeil, Hartmut" w:date="2021-01-08T13:00:00Z">
        <w:r w:rsidRPr="00F93593">
          <w:rPr>
            <w:rFonts w:ascii="Courier New" w:hAnsi="Courier New" w:cs="Courier New"/>
            <w:b/>
            <w:sz w:val="20"/>
          </w:rPr>
          <w:t>FELDBUS</w:t>
        </w:r>
      </w:ins>
    </w:p>
    <w:p w14:paraId="3A86CBCC" w14:textId="77777777" w:rsidR="002E35C5" w:rsidRDefault="002E35C5" w:rsidP="002E35C5">
      <w:pPr>
        <w:autoSpaceDE w:val="0"/>
        <w:autoSpaceDN w:val="0"/>
        <w:adjustRightInd w:val="0"/>
        <w:rPr>
          <w:ins w:id="270" w:author="Schmeil, Hartmut" w:date="2021-01-08T13:00:00Z"/>
          <w:rFonts w:ascii="Courier New" w:hAnsi="Courier New" w:cs="Courier New"/>
          <w:sz w:val="20"/>
        </w:rPr>
      </w:pPr>
      <w:ins w:id="271" w:author="Schmeil, Hartmut" w:date="2021-01-08T13:00:00Z">
        <w:r>
          <w:rPr>
            <w:rFonts w:ascii="Courier New" w:hAnsi="Courier New" w:cs="Courier New"/>
            <w:sz w:val="20"/>
          </w:rPr>
          <w:t>RS485-Leitungslänge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Max. 10m</w:t>
        </w:r>
      </w:ins>
    </w:p>
    <w:p w14:paraId="604530B7" w14:textId="77777777" w:rsidR="002E35C5" w:rsidRDefault="002E35C5" w:rsidP="002E35C5">
      <w:pPr>
        <w:autoSpaceDE w:val="0"/>
        <w:autoSpaceDN w:val="0"/>
        <w:adjustRightInd w:val="0"/>
        <w:rPr>
          <w:ins w:id="272" w:author="Schmeil, Hartmut" w:date="2021-01-08T13:00:00Z"/>
          <w:rFonts w:ascii="Courier New" w:hAnsi="Courier New" w:cs="Courier New"/>
          <w:sz w:val="20"/>
        </w:rPr>
      </w:pPr>
      <w:ins w:id="273" w:author="Schmeil, Hartmut" w:date="2021-01-08T13:00:00Z">
        <w:r>
          <w:rPr>
            <w:rFonts w:ascii="Courier New" w:hAnsi="Courier New" w:cs="Courier New"/>
            <w:sz w:val="20"/>
          </w:rPr>
          <w:t>Modbus-Adressbereich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1 bis 247</w:t>
        </w:r>
      </w:ins>
    </w:p>
    <w:p w14:paraId="596AD3FD" w14:textId="77777777" w:rsidR="002E35C5" w:rsidRDefault="002E35C5" w:rsidP="002E35C5">
      <w:pPr>
        <w:autoSpaceDE w:val="0"/>
        <w:autoSpaceDN w:val="0"/>
        <w:adjustRightInd w:val="0"/>
        <w:rPr>
          <w:ins w:id="274" w:author="Schmeil, Hartmut" w:date="2021-01-08T13:00:00Z"/>
          <w:rFonts w:ascii="Courier New" w:hAnsi="Courier New" w:cs="Courier New"/>
          <w:sz w:val="20"/>
          <w:vertAlign w:val="superscript"/>
        </w:rPr>
      </w:pPr>
      <w:ins w:id="275" w:author="Schmeil, Hartmut" w:date="2021-01-08T13:00:00Z">
        <w:r>
          <w:rPr>
            <w:rFonts w:ascii="Courier New" w:hAnsi="Courier New" w:cs="Courier New"/>
            <w:sz w:val="20"/>
          </w:rPr>
          <w:t>Anschlussquerschnitt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0,25mm</w:t>
        </w:r>
        <w:r w:rsidRPr="001B09F4">
          <w:rPr>
            <w:rFonts w:ascii="Courier New" w:hAnsi="Courier New" w:cs="Courier New"/>
            <w:sz w:val="20"/>
            <w:vertAlign w:val="superscript"/>
          </w:rPr>
          <w:t>2</w:t>
        </w:r>
        <w:r>
          <w:rPr>
            <w:rFonts w:ascii="Courier New" w:hAnsi="Courier New" w:cs="Courier New"/>
            <w:sz w:val="20"/>
          </w:rPr>
          <w:t xml:space="preserve"> bis 1,5mm</w:t>
        </w:r>
        <w:r w:rsidRPr="001B09F4">
          <w:rPr>
            <w:rFonts w:ascii="Courier New" w:hAnsi="Courier New" w:cs="Courier New"/>
            <w:sz w:val="20"/>
            <w:vertAlign w:val="superscript"/>
          </w:rPr>
          <w:t>2</w:t>
        </w:r>
      </w:ins>
    </w:p>
    <w:p w14:paraId="7253863F" w14:textId="77777777" w:rsidR="002E35C5" w:rsidRDefault="002E35C5" w:rsidP="002E35C5">
      <w:pPr>
        <w:autoSpaceDE w:val="0"/>
        <w:autoSpaceDN w:val="0"/>
        <w:adjustRightInd w:val="0"/>
        <w:rPr>
          <w:ins w:id="276" w:author="Schmeil, Hartmut" w:date="2021-01-08T13:00:00Z"/>
          <w:rFonts w:ascii="Courier New" w:hAnsi="Courier New" w:cs="Courier New"/>
          <w:sz w:val="20"/>
        </w:rPr>
      </w:pPr>
      <w:ins w:id="277" w:author="Schmeil, Hartmut" w:date="2021-01-08T13:00:00Z">
        <w:r>
          <w:rPr>
            <w:rFonts w:ascii="Courier New" w:hAnsi="Courier New" w:cs="Courier New"/>
            <w:sz w:val="20"/>
          </w:rPr>
          <w:t>Stromkabel</w:t>
        </w:r>
      </w:ins>
    </w:p>
    <w:p w14:paraId="095209F7" w14:textId="77777777" w:rsidR="002E35C5" w:rsidRDefault="002E35C5" w:rsidP="002E35C5">
      <w:pPr>
        <w:autoSpaceDE w:val="0"/>
        <w:autoSpaceDN w:val="0"/>
        <w:adjustRightInd w:val="0"/>
        <w:rPr>
          <w:ins w:id="278" w:author="Schmeil, Hartmut" w:date="2021-01-08T13:00:00Z"/>
          <w:rFonts w:ascii="Courier New" w:hAnsi="Courier New" w:cs="Courier New"/>
          <w:sz w:val="20"/>
        </w:rPr>
      </w:pPr>
      <w:ins w:id="279" w:author="Schmeil, Hartmut" w:date="2021-01-08T13:00:00Z">
        <w:r>
          <w:rPr>
            <w:rFonts w:ascii="Courier New" w:hAnsi="Courier New" w:cs="Courier New"/>
            <w:sz w:val="20"/>
          </w:rPr>
          <w:t>Anschlussquerschnitt nach</w:t>
        </w:r>
      </w:ins>
    </w:p>
    <w:p w14:paraId="2B54EB93" w14:textId="77777777" w:rsidR="002E35C5" w:rsidRDefault="002E35C5" w:rsidP="002E35C5">
      <w:pPr>
        <w:autoSpaceDE w:val="0"/>
        <w:autoSpaceDN w:val="0"/>
        <w:adjustRightInd w:val="0"/>
        <w:rPr>
          <w:ins w:id="280" w:author="Schmeil, Hartmut" w:date="2021-01-08T13:00:00Z"/>
          <w:rFonts w:ascii="Courier New" w:hAnsi="Courier New" w:cs="Courier New"/>
          <w:sz w:val="20"/>
        </w:rPr>
      </w:pPr>
      <w:ins w:id="281" w:author="Schmeil, Hartmut" w:date="2021-01-08T13:00:00Z">
        <w:r>
          <w:rPr>
            <w:rFonts w:ascii="Courier New" w:hAnsi="Courier New" w:cs="Courier New"/>
            <w:sz w:val="20"/>
          </w:rPr>
          <w:t>DIN 57100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1,5mm</w:t>
        </w:r>
        <w:r w:rsidRPr="00B10EAF">
          <w:rPr>
            <w:rFonts w:ascii="Courier New" w:hAnsi="Courier New" w:cs="Courier New"/>
            <w:sz w:val="20"/>
            <w:vertAlign w:val="superscript"/>
          </w:rPr>
          <w:t>2</w:t>
        </w:r>
        <w:r>
          <w:rPr>
            <w:rFonts w:ascii="Courier New" w:hAnsi="Courier New" w:cs="Courier New"/>
            <w:sz w:val="20"/>
          </w:rPr>
          <w:t xml:space="preserve"> bis 10mm</w:t>
        </w:r>
        <w:r w:rsidRPr="00B10EAF">
          <w:rPr>
            <w:rFonts w:ascii="Courier New" w:hAnsi="Courier New" w:cs="Courier New"/>
            <w:sz w:val="20"/>
            <w:vertAlign w:val="superscript"/>
          </w:rPr>
          <w:t>2</w:t>
        </w:r>
        <w:r>
          <w:rPr>
            <w:rFonts w:ascii="Courier New" w:hAnsi="Courier New" w:cs="Courier New"/>
            <w:sz w:val="20"/>
          </w:rPr>
          <w:tab/>
        </w:r>
      </w:ins>
    </w:p>
    <w:p w14:paraId="73DE2BA2" w14:textId="77777777" w:rsidR="002E35C5" w:rsidRDefault="002E35C5" w:rsidP="002E35C5">
      <w:pPr>
        <w:autoSpaceDE w:val="0"/>
        <w:autoSpaceDN w:val="0"/>
        <w:adjustRightInd w:val="0"/>
        <w:rPr>
          <w:ins w:id="282" w:author="Schmeil, Hartmut" w:date="2021-01-08T13:00:00Z"/>
          <w:rFonts w:ascii="Courier New" w:hAnsi="Courier New" w:cs="Courier New"/>
          <w:sz w:val="20"/>
        </w:rPr>
      </w:pPr>
    </w:p>
    <w:p w14:paraId="2D3CDFC3" w14:textId="77777777" w:rsidR="002E35C5" w:rsidRDefault="002E35C5" w:rsidP="002E35C5">
      <w:pPr>
        <w:autoSpaceDE w:val="0"/>
        <w:autoSpaceDN w:val="0"/>
        <w:adjustRightInd w:val="0"/>
        <w:rPr>
          <w:ins w:id="283" w:author="Schmeil, Hartmut" w:date="2021-01-08T13:00:00Z"/>
          <w:rFonts w:ascii="Courier New" w:hAnsi="Courier New" w:cs="Courier New"/>
          <w:sz w:val="20"/>
        </w:rPr>
      </w:pPr>
      <w:ins w:id="284" w:author="Schmeil, Hartmut" w:date="2021-01-08T13:00:00Z">
        <w:r>
          <w:rPr>
            <w:rFonts w:ascii="Courier New" w:hAnsi="Courier New" w:cs="Courier New"/>
            <w:sz w:val="20"/>
          </w:rPr>
          <w:t>Betriebs- / Lagertemperatur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0°C..+50°C/-25°C..+70°C</w:t>
        </w:r>
      </w:ins>
    </w:p>
    <w:p w14:paraId="136103B3" w14:textId="77777777" w:rsidR="002E35C5" w:rsidRDefault="002E35C5" w:rsidP="002E35C5">
      <w:pPr>
        <w:autoSpaceDE w:val="0"/>
        <w:autoSpaceDN w:val="0"/>
        <w:adjustRightInd w:val="0"/>
        <w:rPr>
          <w:ins w:id="285" w:author="Schmeil, Hartmut" w:date="2021-01-08T13:00:00Z"/>
          <w:rFonts w:ascii="Courier New" w:hAnsi="Courier New" w:cs="Courier New"/>
          <w:sz w:val="20"/>
        </w:rPr>
      </w:pPr>
      <w:ins w:id="286" w:author="Schmeil, Hartmut" w:date="2021-01-08T13:00:00Z">
        <w:r w:rsidRPr="00840300">
          <w:rPr>
            <w:rFonts w:ascii="Courier New" w:hAnsi="Courier New" w:cs="Courier New"/>
            <w:sz w:val="20"/>
          </w:rPr>
          <w:t>Schut</w:t>
        </w:r>
        <w:r>
          <w:rPr>
            <w:rFonts w:ascii="Courier New" w:hAnsi="Courier New" w:cs="Courier New"/>
            <w:sz w:val="20"/>
          </w:rPr>
          <w:t>zklasse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IP20</w:t>
        </w:r>
      </w:ins>
    </w:p>
    <w:p w14:paraId="0BD7A4ED" w14:textId="77777777" w:rsidR="002E35C5" w:rsidRDefault="002E35C5" w:rsidP="002E35C5">
      <w:pPr>
        <w:autoSpaceDE w:val="0"/>
        <w:autoSpaceDN w:val="0"/>
        <w:adjustRightInd w:val="0"/>
        <w:rPr>
          <w:ins w:id="287" w:author="Schmeil, Hartmut" w:date="2021-01-08T13:00:00Z"/>
          <w:rFonts w:ascii="Courier New" w:hAnsi="Courier New" w:cs="Courier New"/>
          <w:sz w:val="20"/>
        </w:rPr>
      </w:pPr>
    </w:p>
    <w:p w14:paraId="6ADEC2BB" w14:textId="298E73D6" w:rsidR="002E35C5" w:rsidRDefault="002E35C5" w:rsidP="002E35C5">
      <w:pPr>
        <w:autoSpaceDE w:val="0"/>
        <w:autoSpaceDN w:val="0"/>
        <w:adjustRightInd w:val="0"/>
        <w:rPr>
          <w:ins w:id="288" w:author="Schmeil, Hartmut" w:date="2021-01-08T13:00:00Z"/>
          <w:rFonts w:ascii="Courier New" w:hAnsi="Courier New" w:cs="Courier New"/>
          <w:sz w:val="20"/>
        </w:rPr>
      </w:pPr>
      <w:ins w:id="289" w:author="Schmeil, Hartmut" w:date="2021-01-08T13:00:00Z">
        <w:r>
          <w:rPr>
            <w:rFonts w:ascii="Courier New" w:hAnsi="Courier New" w:cs="Courier New"/>
            <w:sz w:val="20"/>
          </w:rPr>
          <w:t>Fabrikat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TQ-</w:t>
        </w:r>
      </w:ins>
      <w:r w:rsidR="00231482">
        <w:rPr>
          <w:rFonts w:ascii="Courier New" w:hAnsi="Courier New" w:cs="Courier New"/>
          <w:sz w:val="20"/>
        </w:rPr>
        <w:t>Automation</w:t>
      </w:r>
    </w:p>
    <w:p w14:paraId="3AAAB0A4" w14:textId="248E159F" w:rsidR="00F80A01" w:rsidDel="002E35C5" w:rsidRDefault="002E35C5">
      <w:pPr>
        <w:autoSpaceDE w:val="0"/>
        <w:autoSpaceDN w:val="0"/>
        <w:adjustRightInd w:val="0"/>
        <w:rPr>
          <w:del w:id="290" w:author="Schmeil, Hartmut" w:date="2021-01-08T13:00:00Z"/>
          <w:rFonts w:ascii="Courier New" w:hAnsi="Courier New" w:cs="Courier New"/>
          <w:sz w:val="20"/>
        </w:rPr>
      </w:pPr>
      <w:ins w:id="291" w:author="Schmeil, Hartmut" w:date="2021-01-08T13:00:00Z">
        <w:r>
          <w:rPr>
            <w:rFonts w:ascii="Courier New" w:hAnsi="Courier New" w:cs="Courier New"/>
            <w:sz w:val="20"/>
          </w:rPr>
          <w:t>Typ</w:t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</w:r>
        <w:r>
          <w:rPr>
            <w:rFonts w:ascii="Courier New" w:hAnsi="Courier New" w:cs="Courier New"/>
            <w:sz w:val="20"/>
          </w:rPr>
          <w:tab/>
          <w:t>Sensorbar EB203, EB206, EB209, EB212</w:t>
        </w:r>
      </w:ins>
    </w:p>
    <w:p w14:paraId="4147509B" w14:textId="77777777" w:rsidR="00F80A01" w:rsidDel="002E35C5" w:rsidRDefault="00F80A01" w:rsidP="0059037E">
      <w:pPr>
        <w:autoSpaceDE w:val="0"/>
        <w:autoSpaceDN w:val="0"/>
        <w:adjustRightInd w:val="0"/>
        <w:rPr>
          <w:del w:id="292" w:author="Schmeil, Hartmut" w:date="2021-01-08T13:00:00Z"/>
          <w:rFonts w:ascii="Courier New" w:hAnsi="Courier New" w:cs="Courier New"/>
          <w:sz w:val="20"/>
        </w:rPr>
      </w:pPr>
    </w:p>
    <w:p w14:paraId="67EC19A8" w14:textId="77777777" w:rsidR="00F80A01" w:rsidRPr="00F80A01" w:rsidRDefault="00F80A01" w:rsidP="001C5151">
      <w:pPr>
        <w:rPr>
          <w:rFonts w:ascii="Courier New" w:hAnsi="Courier New" w:cs="Courier New"/>
          <w:sz w:val="20"/>
        </w:rPr>
      </w:pPr>
    </w:p>
    <w:sectPr w:rsidR="00F80A01" w:rsidRPr="00F80A01" w:rsidSect="001C5151">
      <w:pgSz w:w="11906" w:h="16838" w:code="9"/>
      <w:pgMar w:top="426" w:right="567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61DF6" w14:textId="77777777" w:rsidR="005B6F26" w:rsidRDefault="005B6F26">
      <w:r>
        <w:separator/>
      </w:r>
    </w:p>
  </w:endnote>
  <w:endnote w:type="continuationSeparator" w:id="0">
    <w:p w14:paraId="3689C2AB" w14:textId="77777777" w:rsidR="005B6F26" w:rsidRDefault="005B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494FA" w14:textId="77777777" w:rsidR="005B6F26" w:rsidRDefault="005B6F26">
      <w:r>
        <w:separator/>
      </w:r>
    </w:p>
  </w:footnote>
  <w:footnote w:type="continuationSeparator" w:id="0">
    <w:p w14:paraId="3C779CE9" w14:textId="77777777" w:rsidR="005B6F26" w:rsidRDefault="005B6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4B4540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C861F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A0B1C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04041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D219A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FA973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3EC83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08A5B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DE26E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1EB1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7082008"/>
    <w:lvl w:ilvl="0">
      <w:start w:val="1"/>
      <w:numFmt w:val="decimal"/>
      <w:pStyle w:val="berschrift1"/>
      <w:lvlText w:val="%1.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99B3E47"/>
    <w:multiLevelType w:val="multilevel"/>
    <w:tmpl w:val="1BF610A0"/>
    <w:lvl w:ilvl="0">
      <w:start w:val="1"/>
      <w:numFmt w:val="bullet"/>
      <w:pStyle w:val="Aufzhlung1hervorgehobenGrau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1701" w:hanging="281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0A517C3B"/>
    <w:multiLevelType w:val="multilevel"/>
    <w:tmpl w:val="EC60C5CE"/>
    <w:styleLink w:val="1ai"/>
    <w:lvl w:ilvl="0">
      <w:start w:val="1"/>
      <w:numFmt w:val="decimal"/>
      <w:pStyle w:val="Nummerierung1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lowerLetter"/>
      <w:pStyle w:val="Nummerierung2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 w15:restartNumberingAfterBreak="0">
    <w:nsid w:val="1EBC4A8E"/>
    <w:multiLevelType w:val="multilevel"/>
    <w:tmpl w:val="B9A817DA"/>
    <w:styleLink w:val="TQ-Aufzhlung025"/>
    <w:lvl w:ilvl="0">
      <w:start w:val="1"/>
      <w:numFmt w:val="bullet"/>
      <w:pStyle w:val="Aufzhlung1-"/>
      <w:lvlText w:val=""/>
      <w:lvlJc w:val="left"/>
      <w:pPr>
        <w:ind w:left="142" w:hanging="142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lvlText w:val=""/>
      <w:lvlJc w:val="left"/>
      <w:pPr>
        <w:ind w:left="284" w:hanging="142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426" w:hanging="142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568" w:hanging="142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710" w:hanging="142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852" w:hanging="142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994" w:hanging="142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1136" w:hanging="142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1278" w:hanging="142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2DC220E0"/>
    <w:multiLevelType w:val="hybridMultilevel"/>
    <w:tmpl w:val="00C841C2"/>
    <w:lvl w:ilvl="0" w:tplc="E84ADAB6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E5179"/>
    <w:multiLevelType w:val="multilevel"/>
    <w:tmpl w:val="1BF610A0"/>
    <w:styleLink w:val="TQ-Aufzhlung05"/>
    <w:lvl w:ilvl="0">
      <w:start w:val="1"/>
      <w:numFmt w:val="bullet"/>
      <w:pStyle w:val="Aufzhlung1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pStyle w:val="Aufzhlung2"/>
      <w:lvlText w:val=""/>
      <w:lvlJc w:val="left"/>
      <w:pPr>
        <w:ind w:left="568" w:hanging="284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Aufzhlung3"/>
      <w:lvlText w:val=""/>
      <w:lvlJc w:val="left"/>
      <w:pPr>
        <w:ind w:left="852" w:hanging="284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1701" w:hanging="281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33B2015"/>
    <w:multiLevelType w:val="multilevel"/>
    <w:tmpl w:val="EDA6A6F2"/>
    <w:styleLink w:val="TQ-Quadratblau"/>
    <w:lvl w:ilvl="0">
      <w:start w:val="1"/>
      <w:numFmt w:val="bullet"/>
      <w:pStyle w:val="Aufzhlung1QuadratBlau"/>
      <w:lvlText w:val=""/>
      <w:lvlJc w:val="left"/>
      <w:pPr>
        <w:ind w:left="284" w:hanging="284"/>
      </w:pPr>
      <w:rPr>
        <w:rFonts w:ascii="Wingdings 2" w:hAnsi="Wingdings 2" w:hint="default"/>
        <w:caps w:val="0"/>
        <w:strike w:val="0"/>
        <w:dstrike w:val="0"/>
        <w:vanish w:val="0"/>
        <w:color w:val="1D8EC6"/>
        <w:spacing w:val="0"/>
        <w:w w:val="1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5" w:hanging="28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68" w:hanging="28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552" w:hanging="280"/>
      </w:pPr>
      <w:rPr>
        <w:rFonts w:ascii="Wingdings" w:hAnsi="Wingdings" w:hint="default"/>
      </w:rPr>
    </w:lvl>
  </w:abstractNum>
  <w:abstractNum w:abstractNumId="17" w15:restartNumberingAfterBreak="0">
    <w:nsid w:val="34A84F41"/>
    <w:multiLevelType w:val="multilevel"/>
    <w:tmpl w:val="EC60C5CE"/>
    <w:numStyleLink w:val="1ai"/>
  </w:abstractNum>
  <w:abstractNum w:abstractNumId="18" w15:restartNumberingAfterBreak="0">
    <w:nsid w:val="4F9547A0"/>
    <w:multiLevelType w:val="multilevel"/>
    <w:tmpl w:val="572EE374"/>
    <w:styleLink w:val="TQ-Quadratgrau"/>
    <w:lvl w:ilvl="0">
      <w:start w:val="1"/>
      <w:numFmt w:val="bullet"/>
      <w:pStyle w:val="Aufzhlung1QuadratGrau"/>
      <w:lvlText w:val=""/>
      <w:lvlJc w:val="left"/>
      <w:pPr>
        <w:ind w:left="284" w:hanging="284"/>
      </w:pPr>
      <w:rPr>
        <w:rFonts w:ascii="Wingdings 2" w:hAnsi="Wingdings 2" w:hint="default"/>
        <w:caps w:val="0"/>
        <w:strike w:val="0"/>
        <w:dstrike w:val="0"/>
        <w:vanish w:val="0"/>
        <w:color w:val="8F8F8F"/>
        <w:spacing w:val="0"/>
        <w:w w:val="1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68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552" w:hanging="284"/>
      </w:pPr>
      <w:rPr>
        <w:rFonts w:ascii="Wingdings" w:hAnsi="Wingdings" w:hint="default"/>
      </w:rPr>
    </w:lvl>
  </w:abstractNum>
  <w:abstractNum w:abstractNumId="19" w15:restartNumberingAfterBreak="0">
    <w:nsid w:val="5A5779DD"/>
    <w:multiLevelType w:val="hybridMultilevel"/>
    <w:tmpl w:val="C3447A7A"/>
    <w:lvl w:ilvl="0" w:tplc="E3803DFE">
      <w:start w:val="1"/>
      <w:numFmt w:val="bullet"/>
      <w:pStyle w:val="Intro"/>
      <w:lvlText w:val=""/>
      <w:lvlJc w:val="left"/>
      <w:pPr>
        <w:ind w:left="360" w:hanging="360"/>
      </w:pPr>
      <w:rPr>
        <w:rFonts w:ascii="Wingdings" w:hAnsi="Wingdings" w:hint="default"/>
        <w:b w:val="0"/>
        <w:i w:val="0"/>
        <w:color w:val="1D8EC6"/>
        <w:sz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49092C"/>
    <w:multiLevelType w:val="multilevel"/>
    <w:tmpl w:val="1BF610A0"/>
    <w:lvl w:ilvl="0">
      <w:start w:val="1"/>
      <w:numFmt w:val="bullet"/>
      <w:pStyle w:val="Aufzhlung1hervorgehobenBlau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position w:val="0"/>
        <w:sz w:val="2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sz w:val="22"/>
      </w:rPr>
    </w:lvl>
    <w:lvl w:ilvl="5">
      <w:start w:val="1"/>
      <w:numFmt w:val="bullet"/>
      <w:lvlText w:val=""/>
      <w:lvlJc w:val="left"/>
      <w:pPr>
        <w:ind w:left="1701" w:hanging="281"/>
      </w:pPr>
      <w:rPr>
        <w:rFonts w:ascii="Symbol" w:hAnsi="Symbol" w:hint="default"/>
        <w:sz w:val="22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  <w:sz w:val="22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  <w:sz w:val="22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  <w:sz w:val="22"/>
      </w:rPr>
    </w:lvl>
  </w:abstractNum>
  <w:num w:numId="1">
    <w:abstractNumId w:val="12"/>
  </w:num>
  <w:num w:numId="2">
    <w:abstractNumId w:val="2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19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14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chmeil, Hartmut">
    <w15:presenceInfo w15:providerId="AD" w15:userId="S-1-5-21-602871564-554775387-410060929-21213"/>
  </w15:person>
  <w15:person w15:author="Wimbauer Christian">
    <w15:presenceInfo w15:providerId="AD" w15:userId="S-1-5-21-602871564-554775387-410060929-159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151"/>
    <w:rsid w:val="00002F81"/>
    <w:rsid w:val="00005F37"/>
    <w:rsid w:val="0001730A"/>
    <w:rsid w:val="00017779"/>
    <w:rsid w:val="000460D0"/>
    <w:rsid w:val="000710C7"/>
    <w:rsid w:val="00093364"/>
    <w:rsid w:val="000A726C"/>
    <w:rsid w:val="000B5254"/>
    <w:rsid w:val="000C5DC9"/>
    <w:rsid w:val="000E3D4C"/>
    <w:rsid w:val="000F028D"/>
    <w:rsid w:val="000F0AC2"/>
    <w:rsid w:val="000F6BEB"/>
    <w:rsid w:val="0010332D"/>
    <w:rsid w:val="0013784D"/>
    <w:rsid w:val="001466EA"/>
    <w:rsid w:val="00176C70"/>
    <w:rsid w:val="00177F7E"/>
    <w:rsid w:val="001A1EF1"/>
    <w:rsid w:val="001A6C63"/>
    <w:rsid w:val="001B03D8"/>
    <w:rsid w:val="001B1FCB"/>
    <w:rsid w:val="001B4982"/>
    <w:rsid w:val="001B6879"/>
    <w:rsid w:val="001C068E"/>
    <w:rsid w:val="001C5151"/>
    <w:rsid w:val="001D4B4C"/>
    <w:rsid w:val="001E0712"/>
    <w:rsid w:val="00231482"/>
    <w:rsid w:val="00243922"/>
    <w:rsid w:val="002575C1"/>
    <w:rsid w:val="0026011E"/>
    <w:rsid w:val="0026453E"/>
    <w:rsid w:val="00265657"/>
    <w:rsid w:val="00275D72"/>
    <w:rsid w:val="00277BAB"/>
    <w:rsid w:val="00282382"/>
    <w:rsid w:val="00285C51"/>
    <w:rsid w:val="002A0D49"/>
    <w:rsid w:val="002D03FB"/>
    <w:rsid w:val="002D2838"/>
    <w:rsid w:val="002D40FD"/>
    <w:rsid w:val="002E35C5"/>
    <w:rsid w:val="002F43B7"/>
    <w:rsid w:val="00301B33"/>
    <w:rsid w:val="00306E38"/>
    <w:rsid w:val="0032128E"/>
    <w:rsid w:val="00350891"/>
    <w:rsid w:val="00383C79"/>
    <w:rsid w:val="003877C7"/>
    <w:rsid w:val="003904EE"/>
    <w:rsid w:val="0039287C"/>
    <w:rsid w:val="00394C66"/>
    <w:rsid w:val="003B1BA0"/>
    <w:rsid w:val="003E1DB8"/>
    <w:rsid w:val="003F1E0E"/>
    <w:rsid w:val="003F5CA0"/>
    <w:rsid w:val="003F684E"/>
    <w:rsid w:val="0040330A"/>
    <w:rsid w:val="00403B3F"/>
    <w:rsid w:val="00435C56"/>
    <w:rsid w:val="004454D2"/>
    <w:rsid w:val="00476E08"/>
    <w:rsid w:val="0048459B"/>
    <w:rsid w:val="004A0FDE"/>
    <w:rsid w:val="004A7880"/>
    <w:rsid w:val="004B17C3"/>
    <w:rsid w:val="004B57AE"/>
    <w:rsid w:val="004C3154"/>
    <w:rsid w:val="004D5353"/>
    <w:rsid w:val="004E121F"/>
    <w:rsid w:val="0051531E"/>
    <w:rsid w:val="00522E78"/>
    <w:rsid w:val="0059037E"/>
    <w:rsid w:val="005A2E90"/>
    <w:rsid w:val="005A38EA"/>
    <w:rsid w:val="005A7942"/>
    <w:rsid w:val="005B6F26"/>
    <w:rsid w:val="005C0D90"/>
    <w:rsid w:val="005C36A1"/>
    <w:rsid w:val="005C3E87"/>
    <w:rsid w:val="005E3868"/>
    <w:rsid w:val="00605A91"/>
    <w:rsid w:val="00623AD9"/>
    <w:rsid w:val="00625DC5"/>
    <w:rsid w:val="00636390"/>
    <w:rsid w:val="00636B77"/>
    <w:rsid w:val="00672D95"/>
    <w:rsid w:val="0067329A"/>
    <w:rsid w:val="006C4056"/>
    <w:rsid w:val="006D12B0"/>
    <w:rsid w:val="006E5375"/>
    <w:rsid w:val="00704E18"/>
    <w:rsid w:val="00714C11"/>
    <w:rsid w:val="00716594"/>
    <w:rsid w:val="007177C2"/>
    <w:rsid w:val="007368D5"/>
    <w:rsid w:val="007403F8"/>
    <w:rsid w:val="00744379"/>
    <w:rsid w:val="00750E38"/>
    <w:rsid w:val="0075294E"/>
    <w:rsid w:val="00756862"/>
    <w:rsid w:val="007675A6"/>
    <w:rsid w:val="007770FB"/>
    <w:rsid w:val="007863D5"/>
    <w:rsid w:val="007C343B"/>
    <w:rsid w:val="007C6479"/>
    <w:rsid w:val="007C69EB"/>
    <w:rsid w:val="007C6DBA"/>
    <w:rsid w:val="007D74CD"/>
    <w:rsid w:val="00802268"/>
    <w:rsid w:val="00821337"/>
    <w:rsid w:val="00841D17"/>
    <w:rsid w:val="008439E9"/>
    <w:rsid w:val="00851FAC"/>
    <w:rsid w:val="00864815"/>
    <w:rsid w:val="0087047F"/>
    <w:rsid w:val="0088075E"/>
    <w:rsid w:val="0089083A"/>
    <w:rsid w:val="008948BD"/>
    <w:rsid w:val="008A2A24"/>
    <w:rsid w:val="008B646F"/>
    <w:rsid w:val="008C3078"/>
    <w:rsid w:val="008E7CA0"/>
    <w:rsid w:val="00916063"/>
    <w:rsid w:val="00917DC9"/>
    <w:rsid w:val="0092056B"/>
    <w:rsid w:val="009302D4"/>
    <w:rsid w:val="009379FD"/>
    <w:rsid w:val="00937F13"/>
    <w:rsid w:val="00940D04"/>
    <w:rsid w:val="00946BBB"/>
    <w:rsid w:val="00963E6C"/>
    <w:rsid w:val="00967FB7"/>
    <w:rsid w:val="00981BA3"/>
    <w:rsid w:val="009837A2"/>
    <w:rsid w:val="009846C5"/>
    <w:rsid w:val="009A38F3"/>
    <w:rsid w:val="009B3ADD"/>
    <w:rsid w:val="009D29EA"/>
    <w:rsid w:val="009D7761"/>
    <w:rsid w:val="00A0720C"/>
    <w:rsid w:val="00A312F8"/>
    <w:rsid w:val="00A37B20"/>
    <w:rsid w:val="00A42D6D"/>
    <w:rsid w:val="00A44CA1"/>
    <w:rsid w:val="00A579E0"/>
    <w:rsid w:val="00AB7152"/>
    <w:rsid w:val="00AC5643"/>
    <w:rsid w:val="00AD40DF"/>
    <w:rsid w:val="00AD6258"/>
    <w:rsid w:val="00AF36B2"/>
    <w:rsid w:val="00B00220"/>
    <w:rsid w:val="00B1374B"/>
    <w:rsid w:val="00B1704B"/>
    <w:rsid w:val="00B21400"/>
    <w:rsid w:val="00B607F1"/>
    <w:rsid w:val="00B7214E"/>
    <w:rsid w:val="00B8109B"/>
    <w:rsid w:val="00B8129F"/>
    <w:rsid w:val="00B92070"/>
    <w:rsid w:val="00BA333D"/>
    <w:rsid w:val="00BA654E"/>
    <w:rsid w:val="00BA7366"/>
    <w:rsid w:val="00BB488A"/>
    <w:rsid w:val="00BB7C1F"/>
    <w:rsid w:val="00BD7D87"/>
    <w:rsid w:val="00C02475"/>
    <w:rsid w:val="00C07E5D"/>
    <w:rsid w:val="00C1361B"/>
    <w:rsid w:val="00C25CD8"/>
    <w:rsid w:val="00C3740E"/>
    <w:rsid w:val="00C457B7"/>
    <w:rsid w:val="00C70E6F"/>
    <w:rsid w:val="00C73B73"/>
    <w:rsid w:val="00C813E8"/>
    <w:rsid w:val="00C95ABB"/>
    <w:rsid w:val="00C96027"/>
    <w:rsid w:val="00CA73F2"/>
    <w:rsid w:val="00CB32C9"/>
    <w:rsid w:val="00CB7F91"/>
    <w:rsid w:val="00D06265"/>
    <w:rsid w:val="00D11EEE"/>
    <w:rsid w:val="00D12BDD"/>
    <w:rsid w:val="00D15F8B"/>
    <w:rsid w:val="00D46F5A"/>
    <w:rsid w:val="00D8046B"/>
    <w:rsid w:val="00D83FF4"/>
    <w:rsid w:val="00DB44C6"/>
    <w:rsid w:val="00DB54F3"/>
    <w:rsid w:val="00DC4870"/>
    <w:rsid w:val="00DE0347"/>
    <w:rsid w:val="00E13F6D"/>
    <w:rsid w:val="00E20816"/>
    <w:rsid w:val="00E252FA"/>
    <w:rsid w:val="00E30837"/>
    <w:rsid w:val="00E308DC"/>
    <w:rsid w:val="00E46B53"/>
    <w:rsid w:val="00E6768B"/>
    <w:rsid w:val="00E74F74"/>
    <w:rsid w:val="00E82B39"/>
    <w:rsid w:val="00EB1781"/>
    <w:rsid w:val="00EB179E"/>
    <w:rsid w:val="00EB2319"/>
    <w:rsid w:val="00EC2F4E"/>
    <w:rsid w:val="00ED5E26"/>
    <w:rsid w:val="00EE4ACB"/>
    <w:rsid w:val="00EE6B4D"/>
    <w:rsid w:val="00EF1ABA"/>
    <w:rsid w:val="00EF60FE"/>
    <w:rsid w:val="00F0281C"/>
    <w:rsid w:val="00F2362D"/>
    <w:rsid w:val="00F26649"/>
    <w:rsid w:val="00F37FB4"/>
    <w:rsid w:val="00F47347"/>
    <w:rsid w:val="00F5119B"/>
    <w:rsid w:val="00F569D0"/>
    <w:rsid w:val="00F677BC"/>
    <w:rsid w:val="00F80A01"/>
    <w:rsid w:val="00F82699"/>
    <w:rsid w:val="00F85455"/>
    <w:rsid w:val="00F877B4"/>
    <w:rsid w:val="00F92C72"/>
    <w:rsid w:val="00F93593"/>
    <w:rsid w:val="00FA3BD9"/>
    <w:rsid w:val="00FB4FAB"/>
    <w:rsid w:val="00FC0F8F"/>
    <w:rsid w:val="00FD1783"/>
    <w:rsid w:val="00FE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7C6705C"/>
  <w15:docId w15:val="{C9140E68-8519-4989-9928-A8A7B783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 w:qFormat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5151"/>
    <w:rPr>
      <w:sz w:val="22"/>
    </w:rPr>
  </w:style>
  <w:style w:type="paragraph" w:styleId="berschrift1">
    <w:name w:val="heading 1"/>
    <w:basedOn w:val="Standard"/>
    <w:next w:val="Absatz1"/>
    <w:uiPriority w:val="1"/>
    <w:qFormat/>
    <w:rsid w:val="00093364"/>
    <w:pPr>
      <w:keepNext/>
      <w:numPr>
        <w:numId w:val="20"/>
      </w:numPr>
      <w:spacing w:before="120" w:after="120"/>
      <w:outlineLvl w:val="0"/>
    </w:pPr>
    <w:rPr>
      <w:rFonts w:asciiTheme="majorHAnsi" w:hAnsiTheme="majorHAnsi"/>
      <w:b/>
      <w:kern w:val="28"/>
    </w:rPr>
  </w:style>
  <w:style w:type="paragraph" w:styleId="berschrift2">
    <w:name w:val="heading 2"/>
    <w:basedOn w:val="Standard"/>
    <w:next w:val="Absatz1"/>
    <w:uiPriority w:val="1"/>
    <w:qFormat/>
    <w:rsid w:val="00093364"/>
    <w:pPr>
      <w:keepNext/>
      <w:numPr>
        <w:ilvl w:val="1"/>
        <w:numId w:val="20"/>
      </w:numPr>
      <w:spacing w:before="120" w:after="120"/>
      <w:outlineLvl w:val="1"/>
    </w:pPr>
    <w:rPr>
      <w:rFonts w:asciiTheme="majorHAnsi" w:hAnsiTheme="majorHAnsi"/>
      <w:b/>
    </w:rPr>
  </w:style>
  <w:style w:type="paragraph" w:styleId="berschrift3">
    <w:name w:val="heading 3"/>
    <w:basedOn w:val="Standard"/>
    <w:next w:val="Absatz1"/>
    <w:uiPriority w:val="1"/>
    <w:qFormat/>
    <w:rsid w:val="00093364"/>
    <w:pPr>
      <w:keepNext/>
      <w:numPr>
        <w:ilvl w:val="2"/>
        <w:numId w:val="20"/>
      </w:numPr>
      <w:spacing w:before="120" w:after="120"/>
      <w:outlineLvl w:val="2"/>
    </w:pPr>
    <w:rPr>
      <w:rFonts w:asciiTheme="majorHAnsi" w:hAnsiTheme="majorHAnsi"/>
      <w:b/>
    </w:rPr>
  </w:style>
  <w:style w:type="paragraph" w:styleId="berschrift4">
    <w:name w:val="heading 4"/>
    <w:basedOn w:val="Standard"/>
    <w:next w:val="Absatz1"/>
    <w:uiPriority w:val="1"/>
    <w:rsid w:val="00093364"/>
    <w:pPr>
      <w:keepNext/>
      <w:numPr>
        <w:ilvl w:val="3"/>
        <w:numId w:val="20"/>
      </w:numPr>
      <w:spacing w:before="120" w:after="120"/>
      <w:outlineLvl w:val="3"/>
    </w:pPr>
    <w:rPr>
      <w:rFonts w:asciiTheme="majorHAnsi" w:hAnsiTheme="majorHAnsi"/>
      <w:b/>
    </w:rPr>
  </w:style>
  <w:style w:type="paragraph" w:styleId="berschrift5">
    <w:name w:val="heading 5"/>
    <w:basedOn w:val="Standard"/>
    <w:next w:val="Absatz1"/>
    <w:uiPriority w:val="1"/>
    <w:rsid w:val="00093364"/>
    <w:pPr>
      <w:numPr>
        <w:ilvl w:val="4"/>
        <w:numId w:val="20"/>
      </w:numPr>
      <w:spacing w:before="120" w:after="120"/>
      <w:outlineLvl w:val="4"/>
    </w:pPr>
    <w:rPr>
      <w:rFonts w:asciiTheme="majorHAnsi" w:hAnsiTheme="majorHAnsi"/>
      <w:b/>
    </w:rPr>
  </w:style>
  <w:style w:type="paragraph" w:styleId="berschrift6">
    <w:name w:val="heading 6"/>
    <w:basedOn w:val="Standard"/>
    <w:next w:val="Absatz1"/>
    <w:uiPriority w:val="1"/>
    <w:rsid w:val="00093364"/>
    <w:pPr>
      <w:numPr>
        <w:ilvl w:val="5"/>
        <w:numId w:val="20"/>
      </w:numPr>
      <w:spacing w:before="120" w:after="120"/>
      <w:outlineLvl w:val="5"/>
    </w:pPr>
    <w:rPr>
      <w:rFonts w:asciiTheme="majorHAnsi" w:hAnsiTheme="majorHAnsi"/>
      <w:b/>
    </w:rPr>
  </w:style>
  <w:style w:type="paragraph" w:styleId="berschrift7">
    <w:name w:val="heading 7"/>
    <w:basedOn w:val="Standard"/>
    <w:next w:val="Absatz1"/>
    <w:uiPriority w:val="1"/>
    <w:rsid w:val="00093364"/>
    <w:pPr>
      <w:numPr>
        <w:ilvl w:val="6"/>
        <w:numId w:val="20"/>
      </w:numPr>
      <w:spacing w:before="120" w:after="120"/>
      <w:outlineLvl w:val="6"/>
    </w:pPr>
    <w:rPr>
      <w:rFonts w:asciiTheme="majorHAnsi" w:hAnsiTheme="majorHAnsi"/>
      <w:b/>
    </w:rPr>
  </w:style>
  <w:style w:type="paragraph" w:styleId="berschrift8">
    <w:name w:val="heading 8"/>
    <w:basedOn w:val="Standard"/>
    <w:next w:val="Absatz1"/>
    <w:uiPriority w:val="1"/>
    <w:rsid w:val="00093364"/>
    <w:pPr>
      <w:numPr>
        <w:ilvl w:val="7"/>
        <w:numId w:val="20"/>
      </w:numPr>
      <w:spacing w:before="120" w:after="120"/>
      <w:outlineLvl w:val="7"/>
    </w:pPr>
    <w:rPr>
      <w:rFonts w:asciiTheme="majorHAnsi" w:hAnsiTheme="majorHAnsi"/>
      <w:b/>
    </w:rPr>
  </w:style>
  <w:style w:type="paragraph" w:styleId="berschrift9">
    <w:name w:val="heading 9"/>
    <w:basedOn w:val="Standard"/>
    <w:next w:val="Absatz1"/>
    <w:uiPriority w:val="1"/>
    <w:rsid w:val="00093364"/>
    <w:pPr>
      <w:numPr>
        <w:ilvl w:val="8"/>
        <w:numId w:val="20"/>
      </w:numPr>
      <w:spacing w:before="120" w:after="120"/>
      <w:outlineLvl w:val="8"/>
    </w:pPr>
    <w:rPr>
      <w:rFonts w:asciiTheme="majorHAnsi" w:hAnsiTheme="majorHAns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ai">
    <w:name w:val="Outline List 1"/>
    <w:basedOn w:val="KeineListe"/>
    <w:uiPriority w:val="99"/>
    <w:semiHidden/>
    <w:unhideWhenUsed/>
    <w:rsid w:val="00093364"/>
    <w:pPr>
      <w:numPr>
        <w:numId w:val="1"/>
      </w:numPr>
    </w:pPr>
  </w:style>
  <w:style w:type="paragraph" w:customStyle="1" w:styleId="Abbildung">
    <w:name w:val="Abbildung"/>
    <w:basedOn w:val="Standard"/>
    <w:next w:val="Beschriftung"/>
    <w:uiPriority w:val="3"/>
    <w:rsid w:val="00093364"/>
    <w:pPr>
      <w:spacing w:after="60"/>
    </w:pPr>
  </w:style>
  <w:style w:type="paragraph" w:styleId="Beschriftung">
    <w:name w:val="caption"/>
    <w:basedOn w:val="Standard"/>
    <w:next w:val="Absatz1"/>
    <w:uiPriority w:val="2"/>
    <w:rsid w:val="00093364"/>
    <w:pPr>
      <w:spacing w:after="60"/>
    </w:pPr>
    <w:rPr>
      <w:sz w:val="18"/>
    </w:rPr>
  </w:style>
  <w:style w:type="paragraph" w:customStyle="1" w:styleId="Absatz1">
    <w:name w:val="Absatz 1"/>
    <w:basedOn w:val="Standard"/>
    <w:qFormat/>
    <w:rsid w:val="00093364"/>
    <w:pPr>
      <w:spacing w:before="120" w:after="120"/>
    </w:pPr>
  </w:style>
  <w:style w:type="paragraph" w:customStyle="1" w:styleId="Absatz1-">
    <w:name w:val="Absatz 1-"/>
    <w:basedOn w:val="Standard"/>
    <w:semiHidden/>
    <w:rsid w:val="00093364"/>
    <w:pPr>
      <w:spacing w:before="40" w:after="40"/>
    </w:pPr>
    <w:rPr>
      <w:sz w:val="20"/>
    </w:rPr>
  </w:style>
  <w:style w:type="paragraph" w:customStyle="1" w:styleId="AbsatzhervorgehobenBlau">
    <w:name w:val="Absatz hervorgehoben Blau"/>
    <w:basedOn w:val="Absatz1"/>
    <w:next w:val="Absatz1"/>
    <w:uiPriority w:val="2"/>
    <w:rsid w:val="00093364"/>
    <w:pPr>
      <w:shd w:val="clear" w:color="auto" w:fill="D6E3F6" w:themeFill="accent6"/>
    </w:pPr>
  </w:style>
  <w:style w:type="paragraph" w:customStyle="1" w:styleId="AbsatzhervorgehobenGrau">
    <w:name w:val="Absatz hervorgehoben Grau"/>
    <w:basedOn w:val="Absatz1"/>
    <w:next w:val="Absatz1"/>
    <w:uiPriority w:val="2"/>
    <w:rsid w:val="00093364"/>
    <w:pPr>
      <w:shd w:val="clear" w:color="auto" w:fill="F2F2F2" w:themeFill="background1" w:themeFillShade="F2"/>
    </w:pPr>
  </w:style>
  <w:style w:type="paragraph" w:customStyle="1" w:styleId="AbsatzhervorgehobenLinieBlau">
    <w:name w:val="Absatz hervorgehoben Linie Blau"/>
    <w:basedOn w:val="Absatz1"/>
    <w:next w:val="Absatz1"/>
    <w:uiPriority w:val="2"/>
    <w:rsid w:val="00093364"/>
    <w:pPr>
      <w:pBdr>
        <w:top w:val="single" w:sz="4" w:space="6" w:color="1D8EC6" w:themeColor="text2"/>
        <w:bottom w:val="single" w:sz="4" w:space="6" w:color="1D8EC6" w:themeColor="text2"/>
      </w:pBdr>
    </w:pPr>
  </w:style>
  <w:style w:type="paragraph" w:customStyle="1" w:styleId="AbsatzhervorgehobenLinienGrau">
    <w:name w:val="Absatz hervorgehoben Linien Grau"/>
    <w:basedOn w:val="AbsatzhervorgehobenLinieBlau"/>
    <w:next w:val="Absatz1"/>
    <w:uiPriority w:val="2"/>
    <w:rsid w:val="00093364"/>
    <w:pPr>
      <w:pBdr>
        <w:top w:val="single" w:sz="4" w:space="6" w:color="B5B5B5" w:themeColor="background2" w:themeShade="BF"/>
        <w:bottom w:val="single" w:sz="4" w:space="6" w:color="B5B5B5" w:themeColor="background2" w:themeShade="BF"/>
      </w:pBdr>
    </w:pPr>
  </w:style>
  <w:style w:type="paragraph" w:customStyle="1" w:styleId="Aufzhlung1">
    <w:name w:val="Aufzählung 1"/>
    <w:basedOn w:val="Standard"/>
    <w:uiPriority w:val="1"/>
    <w:qFormat/>
    <w:rsid w:val="00093364"/>
    <w:pPr>
      <w:numPr>
        <w:numId w:val="17"/>
      </w:numPr>
      <w:tabs>
        <w:tab w:val="left" w:pos="284"/>
      </w:tabs>
      <w:spacing w:before="60" w:after="60"/>
    </w:pPr>
  </w:style>
  <w:style w:type="paragraph" w:customStyle="1" w:styleId="Aufzhlung1-">
    <w:name w:val="Aufzählung 1-"/>
    <w:basedOn w:val="Standard"/>
    <w:semiHidden/>
    <w:rsid w:val="00093364"/>
    <w:pPr>
      <w:numPr>
        <w:numId w:val="16"/>
      </w:numPr>
      <w:tabs>
        <w:tab w:val="left" w:pos="142"/>
      </w:tabs>
    </w:pPr>
    <w:rPr>
      <w:sz w:val="20"/>
    </w:rPr>
  </w:style>
  <w:style w:type="paragraph" w:customStyle="1" w:styleId="Aufzhlung1hervorgehobenBlau">
    <w:name w:val="Aufzählung 1 hervorgehoben Blau"/>
    <w:basedOn w:val="Aufzhlung1"/>
    <w:uiPriority w:val="2"/>
    <w:rsid w:val="00093364"/>
    <w:pPr>
      <w:numPr>
        <w:numId w:val="2"/>
      </w:numPr>
      <w:shd w:val="clear" w:color="auto" w:fill="D6E3F6" w:themeFill="accent6"/>
    </w:pPr>
  </w:style>
  <w:style w:type="paragraph" w:customStyle="1" w:styleId="Aufzhlung1hervorgehobenGrau">
    <w:name w:val="Aufzählung 1 hervorgehoben Grau"/>
    <w:basedOn w:val="Aufzhlung1"/>
    <w:uiPriority w:val="2"/>
    <w:rsid w:val="00093364"/>
    <w:pPr>
      <w:numPr>
        <w:numId w:val="3"/>
      </w:numPr>
      <w:shd w:val="clear" w:color="auto" w:fill="F2F2F2" w:themeFill="background1" w:themeFillShade="F2"/>
    </w:pPr>
  </w:style>
  <w:style w:type="paragraph" w:customStyle="1" w:styleId="Aufzhlung1QuadratBlau">
    <w:name w:val="Aufzählung 1 Quadrat Blau"/>
    <w:basedOn w:val="Absatz1"/>
    <w:uiPriority w:val="1"/>
    <w:qFormat/>
    <w:rsid w:val="00093364"/>
    <w:pPr>
      <w:numPr>
        <w:numId w:val="18"/>
      </w:numPr>
      <w:tabs>
        <w:tab w:val="left" w:pos="284"/>
      </w:tabs>
      <w:spacing w:before="60" w:after="60"/>
    </w:pPr>
  </w:style>
  <w:style w:type="paragraph" w:customStyle="1" w:styleId="Aufzhlung1QuadratGrau">
    <w:name w:val="Aufzählung 1 Quadrat Grau"/>
    <w:basedOn w:val="Absatz1"/>
    <w:uiPriority w:val="1"/>
    <w:qFormat/>
    <w:rsid w:val="00093364"/>
    <w:pPr>
      <w:numPr>
        <w:numId w:val="19"/>
      </w:numPr>
      <w:tabs>
        <w:tab w:val="left" w:pos="284"/>
      </w:tabs>
      <w:spacing w:before="60" w:after="60"/>
    </w:pPr>
  </w:style>
  <w:style w:type="paragraph" w:customStyle="1" w:styleId="Aufzhlung2">
    <w:name w:val="Aufzählung 2"/>
    <w:basedOn w:val="Aufzhlung1"/>
    <w:uiPriority w:val="1"/>
    <w:rsid w:val="00093364"/>
    <w:pPr>
      <w:numPr>
        <w:ilvl w:val="1"/>
      </w:numPr>
      <w:tabs>
        <w:tab w:val="clear" w:pos="284"/>
        <w:tab w:val="left" w:pos="567"/>
      </w:tabs>
    </w:pPr>
    <w:rPr>
      <w:lang w:val="en-GB"/>
    </w:rPr>
  </w:style>
  <w:style w:type="paragraph" w:customStyle="1" w:styleId="Aufzhlung3">
    <w:name w:val="Aufzählung 3"/>
    <w:basedOn w:val="Aufzhlung2"/>
    <w:uiPriority w:val="1"/>
    <w:rsid w:val="00093364"/>
    <w:pPr>
      <w:numPr>
        <w:ilvl w:val="2"/>
      </w:numPr>
      <w:tabs>
        <w:tab w:val="clear" w:pos="567"/>
        <w:tab w:val="left" w:pos="851"/>
      </w:tabs>
    </w:pPr>
  </w:style>
  <w:style w:type="paragraph" w:styleId="Aufzhlungszeichen">
    <w:name w:val="List Bullet"/>
    <w:basedOn w:val="Standard"/>
    <w:uiPriority w:val="99"/>
    <w:semiHidden/>
    <w:unhideWhenUsed/>
    <w:rsid w:val="00093364"/>
    <w:pPr>
      <w:numPr>
        <w:numId w:val="4"/>
      </w:numPr>
      <w:tabs>
        <w:tab w:val="left" w:pos="284"/>
      </w:tabs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093364"/>
    <w:pPr>
      <w:numPr>
        <w:numId w:val="5"/>
      </w:numPr>
      <w:tabs>
        <w:tab w:val="left" w:pos="567"/>
      </w:tabs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093364"/>
    <w:pPr>
      <w:numPr>
        <w:numId w:val="6"/>
      </w:numPr>
      <w:tabs>
        <w:tab w:val="left" w:pos="851"/>
      </w:tabs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093364"/>
    <w:pPr>
      <w:numPr>
        <w:numId w:val="7"/>
      </w:numPr>
      <w:tabs>
        <w:tab w:val="left" w:pos="1134"/>
      </w:tabs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093364"/>
    <w:pPr>
      <w:numPr>
        <w:numId w:val="8"/>
      </w:numPr>
      <w:tabs>
        <w:tab w:val="left" w:pos="1418"/>
      </w:tabs>
      <w:contextualSpacing/>
    </w:pPr>
  </w:style>
  <w:style w:type="character" w:styleId="BesuchterHyperlink">
    <w:name w:val="FollowedHyperlink"/>
    <w:basedOn w:val="Absatz-Standardschriftart"/>
    <w:semiHidden/>
    <w:rsid w:val="00093364"/>
    <w:rPr>
      <w:rFonts w:asciiTheme="minorHAnsi" w:hAnsiTheme="minorHAnsi"/>
      <w:color w:val="8F8F8F"/>
      <w:u w:val="none"/>
    </w:rPr>
  </w:style>
  <w:style w:type="character" w:styleId="Buchtitel">
    <w:name w:val="Book Title"/>
    <w:basedOn w:val="Absatz-Standardschriftart"/>
    <w:uiPriority w:val="33"/>
    <w:semiHidden/>
    <w:rsid w:val="00093364"/>
    <w:rPr>
      <w:b/>
      <w:bCs/>
      <w:smallCaps/>
      <w:spacing w:val="5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93364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093364"/>
    <w:rPr>
      <w:rFonts w:cs="Tahoma"/>
      <w:sz w:val="16"/>
      <w:szCs w:val="16"/>
    </w:rPr>
  </w:style>
  <w:style w:type="table" w:styleId="DunkleListe">
    <w:name w:val="Dark List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A7C5E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E619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92C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92C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2C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2CC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821114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080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10C0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10C0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0C0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0C0E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1D8EC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66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A9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A9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A9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A94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E2D17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C7B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3B92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3B92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B92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B92D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81830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410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610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610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10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106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093364"/>
    <w:rPr>
      <w:color w:val="FFFFFF" w:themeColor="background1"/>
    </w:rPr>
    <w:tblPr>
      <w:tblStyleRowBandSize w:val="1"/>
      <w:tblStyleColBandSize w:val="1"/>
    </w:tblPr>
    <w:tcPr>
      <w:shd w:val="clear" w:color="auto" w:fill="D6E3F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64B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A1E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A1E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A1E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A1E1" w:themeFill="accent6" w:themeFillShade="BF"/>
      </w:tcPr>
    </w:tblStylePr>
  </w:style>
  <w:style w:type="table" w:styleId="FarbigeListe">
    <w:name w:val="Colorful List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0D0F" w:themeFill="accent2" w:themeFillShade="CC"/>
      </w:tcPr>
    </w:tblStylePr>
    <w:tblStylePr w:type="lastRow">
      <w:rPr>
        <w:b/>
        <w:bCs/>
        <w:color w:val="670D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6F9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0D0F" w:themeFill="accent2" w:themeFillShade="CC"/>
      </w:tcPr>
    </w:tblStylePr>
    <w:tblStylePr w:type="lastRow">
      <w:rPr>
        <w:b/>
        <w:bCs/>
        <w:color w:val="670D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  <w:tblStylePr w:type="band1Horz">
      <w:tblPr/>
      <w:tcPr>
        <w:shd w:val="clear" w:color="auto" w:fill="EDF3F9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BDFD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0D0F" w:themeFill="accent2" w:themeFillShade="CC"/>
      </w:tcPr>
    </w:tblStylePr>
    <w:tblStylePr w:type="lastRow">
      <w:rPr>
        <w:b/>
        <w:bCs/>
        <w:color w:val="670D0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  <w:tblStylePr w:type="band1Horz">
      <w:tblPr/>
      <w:tcPr>
        <w:shd w:val="clear" w:color="auto" w:fill="F6BEBF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E6F4F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BE3C" w:themeFill="accent4" w:themeFillShade="CC"/>
      </w:tcPr>
    </w:tblStylePr>
    <w:tblStylePr w:type="lastRow">
      <w:rPr>
        <w:b/>
        <w:bCs/>
        <w:color w:val="D6BE3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  <w:tblStylePr w:type="band1Horz">
      <w:tblPr/>
      <w:tcPr>
        <w:shd w:val="clear" w:color="auto" w:fill="CDE9F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CFAF1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7719E" w:themeFill="accent3" w:themeFillShade="CC"/>
      </w:tcPr>
    </w:tblStylePr>
    <w:tblStylePr w:type="lastRow">
      <w:rPr>
        <w:b/>
        <w:bCs/>
        <w:color w:val="17719E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  <w:tblStylePr w:type="band1Horz">
      <w:tblPr/>
      <w:tcPr>
        <w:shd w:val="clear" w:color="auto" w:fill="F9F5E3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CFCD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AAFE5" w:themeFill="accent6" w:themeFillShade="CC"/>
      </w:tcPr>
    </w:tblStylePr>
    <w:tblStylePr w:type="lastRow">
      <w:rPr>
        <w:b/>
        <w:bCs/>
        <w:color w:val="8AAFE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  <w:tblStylePr w:type="band1Horz">
      <w:tblPr/>
      <w:tcPr>
        <w:shd w:val="clear" w:color="auto" w:fill="F9FAB9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093364"/>
    <w:rPr>
      <w:color w:val="000000" w:themeColor="text1"/>
    </w:rPr>
    <w:tblPr>
      <w:tblStyleRowBandSize w:val="1"/>
      <w:tblStyleColBandSize w:val="1"/>
    </w:tblPr>
    <w:tcPr>
      <w:shd w:val="clear" w:color="auto" w:fill="FAFCF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807" w:themeFill="accent5" w:themeFillShade="CC"/>
      </w:tcPr>
    </w:tblStylePr>
    <w:tblStylePr w:type="lastRow">
      <w:rPr>
        <w:b/>
        <w:bCs/>
        <w:color w:val="66680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  <w:tblStylePr w:type="band1Horz">
      <w:tblPr/>
      <w:tcPr>
        <w:shd w:val="clear" w:color="auto" w:fill="F6F9FD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21114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21114" w:themeColor="accent2"/>
        <w:left w:val="single" w:sz="4" w:space="0" w:color="A7C5E4" w:themeColor="accent1"/>
        <w:bottom w:val="single" w:sz="4" w:space="0" w:color="A7C5E4" w:themeColor="accent1"/>
        <w:right w:val="single" w:sz="4" w:space="0" w:color="A7C5E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75B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75B5" w:themeColor="accent1" w:themeShade="99"/>
          <w:insideV w:val="nil"/>
        </w:tcBorders>
        <w:shd w:val="clear" w:color="auto" w:fill="3775B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75B5" w:themeFill="accent1" w:themeFillShade="99"/>
      </w:tcPr>
    </w:tblStylePr>
    <w:tblStylePr w:type="band1Vert">
      <w:tblPr/>
      <w:tcPr>
        <w:shd w:val="clear" w:color="auto" w:fill="DBE7F4" w:themeFill="accent1" w:themeFillTint="66"/>
      </w:tcPr>
    </w:tblStylePr>
    <w:tblStylePr w:type="band1Horz">
      <w:tblPr/>
      <w:tcPr>
        <w:shd w:val="clear" w:color="auto" w:fill="D3E2F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21114" w:themeColor="accent2"/>
        <w:left w:val="single" w:sz="4" w:space="0" w:color="821114" w:themeColor="accent2"/>
        <w:bottom w:val="single" w:sz="4" w:space="0" w:color="821114" w:themeColor="accent2"/>
        <w:right w:val="single" w:sz="4" w:space="0" w:color="821114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0A0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0A0B" w:themeColor="accent2" w:themeShade="99"/>
          <w:insideV w:val="nil"/>
        </w:tcBorders>
        <w:shd w:val="clear" w:color="auto" w:fill="4D0A0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0A0B" w:themeFill="accent2" w:themeFillShade="99"/>
      </w:tcPr>
    </w:tblStylePr>
    <w:tblStylePr w:type="band1Vert">
      <w:tblPr/>
      <w:tcPr>
        <w:shd w:val="clear" w:color="auto" w:fill="EE7E80" w:themeFill="accent2" w:themeFillTint="66"/>
      </w:tcPr>
    </w:tblStylePr>
    <w:tblStylePr w:type="band1Horz">
      <w:tblPr/>
      <w:tcPr>
        <w:shd w:val="clear" w:color="auto" w:fill="EA5E6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E2D175" w:themeColor="accent4"/>
        <w:left w:val="single" w:sz="4" w:space="0" w:color="1D8EC6" w:themeColor="accent3"/>
        <w:bottom w:val="single" w:sz="4" w:space="0" w:color="1D8EC6" w:themeColor="accent3"/>
        <w:right w:val="single" w:sz="4" w:space="0" w:color="1D8EC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4F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D17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5476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5476" w:themeColor="accent3" w:themeShade="99"/>
          <w:insideV w:val="nil"/>
        </w:tcBorders>
        <w:shd w:val="clear" w:color="auto" w:fill="115476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5476" w:themeFill="accent3" w:themeFillShade="99"/>
      </w:tcPr>
    </w:tblStylePr>
    <w:tblStylePr w:type="band1Vert">
      <w:tblPr/>
      <w:tcPr>
        <w:shd w:val="clear" w:color="auto" w:fill="9CD4F0" w:themeFill="accent3" w:themeFillTint="66"/>
      </w:tcPr>
    </w:tblStylePr>
    <w:tblStylePr w:type="band1Horz">
      <w:tblPr/>
      <w:tcPr>
        <w:shd w:val="clear" w:color="auto" w:fill="84CAED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1D8EC6" w:themeColor="accent3"/>
        <w:left w:val="single" w:sz="4" w:space="0" w:color="E2D175" w:themeColor="accent4"/>
        <w:bottom w:val="single" w:sz="4" w:space="0" w:color="E2D175" w:themeColor="accent4"/>
        <w:right w:val="single" w:sz="4" w:space="0" w:color="E2D17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AF1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D8EC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994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99423" w:themeColor="accent4" w:themeShade="99"/>
          <w:insideV w:val="nil"/>
        </w:tcBorders>
        <w:shd w:val="clear" w:color="auto" w:fill="A994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9423" w:themeFill="accent4" w:themeFillShade="99"/>
      </w:tcPr>
    </w:tblStylePr>
    <w:tblStylePr w:type="band1Vert">
      <w:tblPr/>
      <w:tcPr>
        <w:shd w:val="clear" w:color="auto" w:fill="F3ECC7" w:themeFill="accent4" w:themeFillTint="66"/>
      </w:tcPr>
    </w:tblStylePr>
    <w:tblStylePr w:type="band1Horz">
      <w:tblPr/>
      <w:tcPr>
        <w:shd w:val="clear" w:color="auto" w:fill="F0E8B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D6E3F6" w:themeColor="accent6"/>
        <w:left w:val="single" w:sz="4" w:space="0" w:color="818309" w:themeColor="accent5"/>
        <w:bottom w:val="single" w:sz="4" w:space="0" w:color="818309" w:themeColor="accent5"/>
        <w:right w:val="single" w:sz="4" w:space="0" w:color="81830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CD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6E3F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4E05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4E05" w:themeColor="accent5" w:themeShade="99"/>
          <w:insideV w:val="nil"/>
        </w:tcBorders>
        <w:shd w:val="clear" w:color="auto" w:fill="4D4E05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E05" w:themeFill="accent5" w:themeFillShade="99"/>
      </w:tcPr>
    </w:tblStylePr>
    <w:tblStylePr w:type="band1Vert">
      <w:tblPr/>
      <w:tcPr>
        <w:shd w:val="clear" w:color="auto" w:fill="F2F574" w:themeFill="accent5" w:themeFillTint="66"/>
      </w:tcPr>
    </w:tblStylePr>
    <w:tblStylePr w:type="band1Horz">
      <w:tblPr/>
      <w:tcPr>
        <w:shd w:val="clear" w:color="auto" w:fill="F0F35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093364"/>
    <w:rPr>
      <w:color w:val="000000" w:themeColor="text1"/>
    </w:rPr>
    <w:tblPr>
      <w:tblStyleRowBandSize w:val="1"/>
      <w:tblStyleColBandSize w:val="1"/>
      <w:tblBorders>
        <w:top w:val="single" w:sz="24" w:space="0" w:color="818309" w:themeColor="accent5"/>
        <w:left w:val="single" w:sz="4" w:space="0" w:color="D6E3F6" w:themeColor="accent6"/>
        <w:bottom w:val="single" w:sz="4" w:space="0" w:color="D6E3F6" w:themeColor="accent6"/>
        <w:right w:val="single" w:sz="4" w:space="0" w:color="D6E3F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CF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1830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7BD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7BD5" w:themeColor="accent6" w:themeShade="99"/>
          <w:insideV w:val="nil"/>
        </w:tcBorders>
        <w:shd w:val="clear" w:color="auto" w:fill="3F7BD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7BD5" w:themeFill="accent6" w:themeFillShade="99"/>
      </w:tcPr>
    </w:tblStylePr>
    <w:tblStylePr w:type="band1Vert">
      <w:tblPr/>
      <w:tcPr>
        <w:shd w:val="clear" w:color="auto" w:fill="EEF3FB" w:themeFill="accent6" w:themeFillTint="66"/>
      </w:tcPr>
    </w:tblStylePr>
    <w:tblStylePr w:type="band1Horz">
      <w:tblPr/>
      <w:tcPr>
        <w:shd w:val="clear" w:color="auto" w:fill="EAF0F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3F9" w:themeFill="accent1" w:themeFillTint="33"/>
    </w:tcPr>
    <w:tblStylePr w:type="firstRow">
      <w:rPr>
        <w:b/>
        <w:bCs/>
      </w:rPr>
      <w:tblPr/>
      <w:tcPr>
        <w:shd w:val="clear" w:color="auto" w:fill="DBE7F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7F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B92C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B92CC" w:themeFill="accent1" w:themeFillShade="BF"/>
      </w:tcPr>
    </w:tblStylePr>
    <w:tblStylePr w:type="band1Vert">
      <w:tblPr/>
      <w:tcPr>
        <w:shd w:val="clear" w:color="auto" w:fill="D3E2F1" w:themeFill="accent1" w:themeFillTint="7F"/>
      </w:tcPr>
    </w:tblStylePr>
    <w:tblStylePr w:type="band1Horz">
      <w:tblPr/>
      <w:tcPr>
        <w:shd w:val="clear" w:color="auto" w:fill="D3E2F1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BEBF" w:themeFill="accent2" w:themeFillTint="33"/>
    </w:tcPr>
    <w:tblStylePr w:type="firstRow">
      <w:rPr>
        <w:b/>
        <w:bCs/>
      </w:rPr>
      <w:tblPr/>
      <w:tcPr>
        <w:shd w:val="clear" w:color="auto" w:fill="EE7E8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7E8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10C0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10C0E" w:themeFill="accent2" w:themeFillShade="BF"/>
      </w:tcPr>
    </w:tblStylePr>
    <w:tblStylePr w:type="band1Vert">
      <w:tblPr/>
      <w:tcPr>
        <w:shd w:val="clear" w:color="auto" w:fill="EA5E62" w:themeFill="accent2" w:themeFillTint="7F"/>
      </w:tcPr>
    </w:tblStylePr>
    <w:tblStylePr w:type="band1Horz">
      <w:tblPr/>
      <w:tcPr>
        <w:shd w:val="clear" w:color="auto" w:fill="EA5E62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DE9F7" w:themeFill="accent3" w:themeFillTint="33"/>
    </w:tcPr>
    <w:tblStylePr w:type="firstRow">
      <w:rPr>
        <w:b/>
        <w:bCs/>
      </w:rPr>
      <w:tblPr/>
      <w:tcPr>
        <w:shd w:val="clear" w:color="auto" w:fill="9CD4F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CD4F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56A9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56A94" w:themeFill="accent3" w:themeFillShade="BF"/>
      </w:tcPr>
    </w:tblStylePr>
    <w:tblStylePr w:type="band1Vert">
      <w:tblPr/>
      <w:tcPr>
        <w:shd w:val="clear" w:color="auto" w:fill="84CAED" w:themeFill="accent3" w:themeFillTint="7F"/>
      </w:tcPr>
    </w:tblStylePr>
    <w:tblStylePr w:type="band1Horz">
      <w:tblPr/>
      <w:tcPr>
        <w:shd w:val="clear" w:color="auto" w:fill="84CAED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5E3" w:themeFill="accent4" w:themeFillTint="33"/>
    </w:tcPr>
    <w:tblStylePr w:type="firstRow">
      <w:rPr>
        <w:b/>
        <w:bCs/>
      </w:rPr>
      <w:tblPr/>
      <w:tcPr>
        <w:shd w:val="clear" w:color="auto" w:fill="F3ECC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ECC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3B92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3B92D" w:themeFill="accent4" w:themeFillShade="BF"/>
      </w:tcPr>
    </w:tblStylePr>
    <w:tblStylePr w:type="band1Vert">
      <w:tblPr/>
      <w:tcPr>
        <w:shd w:val="clear" w:color="auto" w:fill="F0E8BA" w:themeFill="accent4" w:themeFillTint="7F"/>
      </w:tcPr>
    </w:tblStylePr>
    <w:tblStylePr w:type="band1Horz">
      <w:tblPr/>
      <w:tcPr>
        <w:shd w:val="clear" w:color="auto" w:fill="F0E8BA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AB9" w:themeFill="accent5" w:themeFillTint="33"/>
    </w:tcPr>
    <w:tblStylePr w:type="firstRow">
      <w:rPr>
        <w:b/>
        <w:bCs/>
      </w:rPr>
      <w:tblPr/>
      <w:tcPr>
        <w:shd w:val="clear" w:color="auto" w:fill="F2F57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F57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0610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06106" w:themeFill="accent5" w:themeFillShade="BF"/>
      </w:tcPr>
    </w:tblStylePr>
    <w:tblStylePr w:type="band1Vert">
      <w:tblPr/>
      <w:tcPr>
        <w:shd w:val="clear" w:color="auto" w:fill="F0F352" w:themeFill="accent5" w:themeFillTint="7F"/>
      </w:tcPr>
    </w:tblStylePr>
    <w:tblStylePr w:type="band1Horz">
      <w:tblPr/>
      <w:tcPr>
        <w:shd w:val="clear" w:color="auto" w:fill="F0F35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0933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9FD" w:themeFill="accent6" w:themeFillTint="33"/>
    </w:tcPr>
    <w:tblStylePr w:type="firstRow">
      <w:rPr>
        <w:b/>
        <w:bCs/>
      </w:rPr>
      <w:tblPr/>
      <w:tcPr>
        <w:shd w:val="clear" w:color="auto" w:fill="EEF3F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F3F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A1E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A1E1" w:themeFill="accent6" w:themeFillShade="BF"/>
      </w:tcPr>
    </w:tblStylePr>
    <w:tblStylePr w:type="band1Vert">
      <w:tblPr/>
      <w:tcPr>
        <w:shd w:val="clear" w:color="auto" w:fill="EAF0FA" w:themeFill="accent6" w:themeFillTint="7F"/>
      </w:tcPr>
    </w:tblStylePr>
    <w:tblStylePr w:type="band1Horz">
      <w:tblPr/>
      <w:tcPr>
        <w:shd w:val="clear" w:color="auto" w:fill="EAF0FA" w:themeFill="accent6" w:themeFillTint="7F"/>
      </w:tcPr>
    </w:tblStylePr>
  </w:style>
  <w:style w:type="character" w:styleId="Fett">
    <w:name w:val="Strong"/>
    <w:basedOn w:val="Absatz-Standardschriftart"/>
    <w:uiPriority w:val="22"/>
    <w:semiHidden/>
    <w:qFormat/>
    <w:rsid w:val="00093364"/>
    <w:rPr>
      <w:b/>
      <w:bCs/>
    </w:rPr>
  </w:style>
  <w:style w:type="paragraph" w:styleId="Funotentext">
    <w:name w:val="footnote text"/>
    <w:basedOn w:val="Standard"/>
    <w:link w:val="FunotentextZchn"/>
    <w:semiHidden/>
    <w:rsid w:val="00093364"/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093364"/>
    <w:rPr>
      <w:sz w:val="16"/>
    </w:rPr>
  </w:style>
  <w:style w:type="character" w:styleId="Funotenzeichen">
    <w:name w:val="footnote reference"/>
    <w:basedOn w:val="Absatz-Standardschriftart"/>
    <w:semiHidden/>
    <w:rsid w:val="00093364"/>
    <w:rPr>
      <w:rFonts w:asciiTheme="minorHAnsi" w:hAnsiTheme="minorHAnsi"/>
      <w:b/>
      <w:vertAlign w:val="superscript"/>
    </w:rPr>
  </w:style>
  <w:style w:type="paragraph" w:customStyle="1" w:styleId="Futext">
    <w:name w:val="Fußtext"/>
    <w:basedOn w:val="Standard"/>
    <w:uiPriority w:val="2"/>
    <w:rsid w:val="00093364"/>
    <w:rPr>
      <w:sz w:val="16"/>
    </w:rPr>
  </w:style>
  <w:style w:type="paragraph" w:styleId="Fuzeile">
    <w:name w:val="footer"/>
    <w:basedOn w:val="Standard"/>
    <w:link w:val="FuzeileZchn"/>
    <w:uiPriority w:val="99"/>
    <w:rsid w:val="00093364"/>
    <w:pPr>
      <w:tabs>
        <w:tab w:val="center" w:pos="5103"/>
      </w:tabs>
      <w:spacing w:before="40" w:after="40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rsid w:val="00093364"/>
    <w:rPr>
      <w:sz w:val="13"/>
    </w:rPr>
  </w:style>
  <w:style w:type="table" w:styleId="HelleListe">
    <w:name w:val="Light List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C5E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  <w:tblStylePr w:type="band1Horz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2111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  <w:tblStylePr w:type="band1Horz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EC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  <w:tblStylePr w:type="band1Horz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D17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  <w:tblStylePr w:type="band1Horz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1830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  <w:tblStylePr w:type="band1Horz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093364"/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6E3F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  <w:tblStylePr w:type="band1Horz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09336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093364"/>
    <w:rPr>
      <w:color w:val="5B92CC" w:themeColor="accent1" w:themeShade="BF"/>
    </w:rPr>
    <w:tblPr>
      <w:tblStyleRowBandSize w:val="1"/>
      <w:tblStyleColBandSize w:val="1"/>
      <w:tblBorders>
        <w:top w:val="single" w:sz="8" w:space="0" w:color="A7C5E4" w:themeColor="accent1"/>
        <w:bottom w:val="single" w:sz="8" w:space="0" w:color="A7C5E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C5E4" w:themeColor="accent1"/>
          <w:left w:val="nil"/>
          <w:bottom w:val="single" w:sz="8" w:space="0" w:color="A7C5E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C5E4" w:themeColor="accent1"/>
          <w:left w:val="nil"/>
          <w:bottom w:val="single" w:sz="8" w:space="0" w:color="A7C5E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093364"/>
    <w:rPr>
      <w:color w:val="610C0E" w:themeColor="accent2" w:themeShade="BF"/>
    </w:rPr>
    <w:tblPr>
      <w:tblStyleRowBandSize w:val="1"/>
      <w:tblStyleColBandSize w:val="1"/>
      <w:tblBorders>
        <w:top w:val="single" w:sz="8" w:space="0" w:color="821114" w:themeColor="accent2"/>
        <w:bottom w:val="single" w:sz="8" w:space="0" w:color="82111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21114" w:themeColor="accent2"/>
          <w:left w:val="nil"/>
          <w:bottom w:val="single" w:sz="8" w:space="0" w:color="82111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21114" w:themeColor="accent2"/>
          <w:left w:val="nil"/>
          <w:bottom w:val="single" w:sz="8" w:space="0" w:color="82111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093364"/>
    <w:rPr>
      <w:color w:val="156A94" w:themeColor="accent3" w:themeShade="BF"/>
    </w:rPr>
    <w:tblPr>
      <w:tblStyleRowBandSize w:val="1"/>
      <w:tblStyleColBandSize w:val="1"/>
      <w:tblBorders>
        <w:top w:val="single" w:sz="8" w:space="0" w:color="1D8EC6" w:themeColor="accent3"/>
        <w:bottom w:val="single" w:sz="8" w:space="0" w:color="1D8EC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EC6" w:themeColor="accent3"/>
          <w:left w:val="nil"/>
          <w:bottom w:val="single" w:sz="8" w:space="0" w:color="1D8EC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EC6" w:themeColor="accent3"/>
          <w:left w:val="nil"/>
          <w:bottom w:val="single" w:sz="8" w:space="0" w:color="1D8EC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093364"/>
    <w:rPr>
      <w:color w:val="D3B92D" w:themeColor="accent4" w:themeShade="BF"/>
    </w:rPr>
    <w:tblPr>
      <w:tblStyleRowBandSize w:val="1"/>
      <w:tblStyleColBandSize w:val="1"/>
      <w:tblBorders>
        <w:top w:val="single" w:sz="8" w:space="0" w:color="E2D175" w:themeColor="accent4"/>
        <w:bottom w:val="single" w:sz="8" w:space="0" w:color="E2D17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D175" w:themeColor="accent4"/>
          <w:left w:val="nil"/>
          <w:bottom w:val="single" w:sz="8" w:space="0" w:color="E2D17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D175" w:themeColor="accent4"/>
          <w:left w:val="nil"/>
          <w:bottom w:val="single" w:sz="8" w:space="0" w:color="E2D17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093364"/>
    <w:rPr>
      <w:color w:val="606106" w:themeColor="accent5" w:themeShade="BF"/>
    </w:rPr>
    <w:tblPr>
      <w:tblStyleRowBandSize w:val="1"/>
      <w:tblStyleColBandSize w:val="1"/>
      <w:tblBorders>
        <w:top w:val="single" w:sz="8" w:space="0" w:color="818309" w:themeColor="accent5"/>
        <w:bottom w:val="single" w:sz="8" w:space="0" w:color="81830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18309" w:themeColor="accent5"/>
          <w:left w:val="nil"/>
          <w:bottom w:val="single" w:sz="8" w:space="0" w:color="81830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18309" w:themeColor="accent5"/>
          <w:left w:val="nil"/>
          <w:bottom w:val="single" w:sz="8" w:space="0" w:color="81830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093364"/>
    <w:rPr>
      <w:color w:val="77A1E1" w:themeColor="accent6" w:themeShade="BF"/>
    </w:rPr>
    <w:tblPr>
      <w:tblStyleRowBandSize w:val="1"/>
      <w:tblStyleColBandSize w:val="1"/>
      <w:tblBorders>
        <w:top w:val="single" w:sz="8" w:space="0" w:color="D6E3F6" w:themeColor="accent6"/>
        <w:bottom w:val="single" w:sz="8" w:space="0" w:color="D6E3F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E3F6" w:themeColor="accent6"/>
          <w:left w:val="nil"/>
          <w:bottom w:val="single" w:sz="8" w:space="0" w:color="D6E3F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E3F6" w:themeColor="accent6"/>
          <w:left w:val="nil"/>
          <w:bottom w:val="single" w:sz="8" w:space="0" w:color="D6E3F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</w:style>
  <w:style w:type="table" w:styleId="HellesRaster">
    <w:name w:val="Light Grid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  <w:insideH w:val="single" w:sz="8" w:space="0" w:color="A7C5E4" w:themeColor="accent1"/>
        <w:insideV w:val="single" w:sz="8" w:space="0" w:color="A7C5E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18" w:space="0" w:color="A7C5E4" w:themeColor="accent1"/>
          <w:right w:val="single" w:sz="8" w:space="0" w:color="A7C5E4" w:themeColor="accent1"/>
          <w:insideH w:val="nil"/>
          <w:insideV w:val="single" w:sz="8" w:space="0" w:color="A7C5E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  <w:insideH w:val="nil"/>
          <w:insideV w:val="single" w:sz="8" w:space="0" w:color="A7C5E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</w:tcPr>
    </w:tblStylePr>
    <w:tblStylePr w:type="band1Vert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</w:tcBorders>
        <w:shd w:val="clear" w:color="auto" w:fill="E9F0F8" w:themeFill="accent1" w:themeFillTint="3F"/>
      </w:tcPr>
    </w:tblStylePr>
    <w:tblStylePr w:type="band1Horz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  <w:insideV w:val="single" w:sz="8" w:space="0" w:color="A7C5E4" w:themeColor="accent1"/>
        </w:tcBorders>
        <w:shd w:val="clear" w:color="auto" w:fill="E9F0F8" w:themeFill="accent1" w:themeFillTint="3F"/>
      </w:tcPr>
    </w:tblStylePr>
    <w:tblStylePr w:type="band2Horz">
      <w:tblPr/>
      <w:tcPr>
        <w:tcBorders>
          <w:top w:val="single" w:sz="8" w:space="0" w:color="A7C5E4" w:themeColor="accent1"/>
          <w:left w:val="single" w:sz="8" w:space="0" w:color="A7C5E4" w:themeColor="accent1"/>
          <w:bottom w:val="single" w:sz="8" w:space="0" w:color="A7C5E4" w:themeColor="accent1"/>
          <w:right w:val="single" w:sz="8" w:space="0" w:color="A7C5E4" w:themeColor="accent1"/>
          <w:insideV w:val="single" w:sz="8" w:space="0" w:color="A7C5E4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  <w:insideH w:val="single" w:sz="8" w:space="0" w:color="821114" w:themeColor="accent2"/>
        <w:insideV w:val="single" w:sz="8" w:space="0" w:color="821114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18" w:space="0" w:color="821114" w:themeColor="accent2"/>
          <w:right w:val="single" w:sz="8" w:space="0" w:color="821114" w:themeColor="accent2"/>
          <w:insideH w:val="nil"/>
          <w:insideV w:val="single" w:sz="8" w:space="0" w:color="821114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  <w:insideH w:val="nil"/>
          <w:insideV w:val="single" w:sz="8" w:space="0" w:color="821114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</w:tcPr>
    </w:tblStylePr>
    <w:tblStylePr w:type="band1Vert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</w:tcBorders>
        <w:shd w:val="clear" w:color="auto" w:fill="F4AFB0" w:themeFill="accent2" w:themeFillTint="3F"/>
      </w:tcPr>
    </w:tblStylePr>
    <w:tblStylePr w:type="band1Horz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  <w:insideV w:val="single" w:sz="8" w:space="0" w:color="821114" w:themeColor="accent2"/>
        </w:tcBorders>
        <w:shd w:val="clear" w:color="auto" w:fill="F4AFB0" w:themeFill="accent2" w:themeFillTint="3F"/>
      </w:tcPr>
    </w:tblStylePr>
    <w:tblStylePr w:type="band2Horz">
      <w:tblPr/>
      <w:tcPr>
        <w:tcBorders>
          <w:top w:val="single" w:sz="8" w:space="0" w:color="821114" w:themeColor="accent2"/>
          <w:left w:val="single" w:sz="8" w:space="0" w:color="821114" w:themeColor="accent2"/>
          <w:bottom w:val="single" w:sz="8" w:space="0" w:color="821114" w:themeColor="accent2"/>
          <w:right w:val="single" w:sz="8" w:space="0" w:color="821114" w:themeColor="accent2"/>
          <w:insideV w:val="single" w:sz="8" w:space="0" w:color="821114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  <w:insideH w:val="single" w:sz="8" w:space="0" w:color="1D8EC6" w:themeColor="accent3"/>
        <w:insideV w:val="single" w:sz="8" w:space="0" w:color="1D8EC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18" w:space="0" w:color="1D8EC6" w:themeColor="accent3"/>
          <w:right w:val="single" w:sz="8" w:space="0" w:color="1D8EC6" w:themeColor="accent3"/>
          <w:insideH w:val="nil"/>
          <w:insideV w:val="single" w:sz="8" w:space="0" w:color="1D8EC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  <w:insideH w:val="nil"/>
          <w:insideV w:val="single" w:sz="8" w:space="0" w:color="1D8EC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</w:tcPr>
    </w:tblStylePr>
    <w:tblStylePr w:type="band1Vert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</w:tcBorders>
        <w:shd w:val="clear" w:color="auto" w:fill="C1E4F6" w:themeFill="accent3" w:themeFillTint="3F"/>
      </w:tcPr>
    </w:tblStylePr>
    <w:tblStylePr w:type="band1Horz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  <w:insideV w:val="single" w:sz="8" w:space="0" w:color="1D8EC6" w:themeColor="accent3"/>
        </w:tcBorders>
        <w:shd w:val="clear" w:color="auto" w:fill="C1E4F6" w:themeFill="accent3" w:themeFillTint="3F"/>
      </w:tcPr>
    </w:tblStylePr>
    <w:tblStylePr w:type="band2Horz">
      <w:tblPr/>
      <w:tcPr>
        <w:tcBorders>
          <w:top w:val="single" w:sz="8" w:space="0" w:color="1D8EC6" w:themeColor="accent3"/>
          <w:left w:val="single" w:sz="8" w:space="0" w:color="1D8EC6" w:themeColor="accent3"/>
          <w:bottom w:val="single" w:sz="8" w:space="0" w:color="1D8EC6" w:themeColor="accent3"/>
          <w:right w:val="single" w:sz="8" w:space="0" w:color="1D8EC6" w:themeColor="accent3"/>
          <w:insideV w:val="single" w:sz="8" w:space="0" w:color="1D8EC6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  <w:insideH w:val="single" w:sz="8" w:space="0" w:color="E2D175" w:themeColor="accent4"/>
        <w:insideV w:val="single" w:sz="8" w:space="0" w:color="E2D17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18" w:space="0" w:color="E2D175" w:themeColor="accent4"/>
          <w:right w:val="single" w:sz="8" w:space="0" w:color="E2D175" w:themeColor="accent4"/>
          <w:insideH w:val="nil"/>
          <w:insideV w:val="single" w:sz="8" w:space="0" w:color="E2D17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  <w:insideH w:val="nil"/>
          <w:insideV w:val="single" w:sz="8" w:space="0" w:color="E2D17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</w:tcPr>
    </w:tblStylePr>
    <w:tblStylePr w:type="band1Vert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</w:tcBorders>
        <w:shd w:val="clear" w:color="auto" w:fill="F7F3DC" w:themeFill="accent4" w:themeFillTint="3F"/>
      </w:tcPr>
    </w:tblStylePr>
    <w:tblStylePr w:type="band1Horz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  <w:insideV w:val="single" w:sz="8" w:space="0" w:color="E2D175" w:themeColor="accent4"/>
        </w:tcBorders>
        <w:shd w:val="clear" w:color="auto" w:fill="F7F3DC" w:themeFill="accent4" w:themeFillTint="3F"/>
      </w:tcPr>
    </w:tblStylePr>
    <w:tblStylePr w:type="band2Horz">
      <w:tblPr/>
      <w:tcPr>
        <w:tcBorders>
          <w:top w:val="single" w:sz="8" w:space="0" w:color="E2D175" w:themeColor="accent4"/>
          <w:left w:val="single" w:sz="8" w:space="0" w:color="E2D175" w:themeColor="accent4"/>
          <w:bottom w:val="single" w:sz="8" w:space="0" w:color="E2D175" w:themeColor="accent4"/>
          <w:right w:val="single" w:sz="8" w:space="0" w:color="E2D175" w:themeColor="accent4"/>
          <w:insideV w:val="single" w:sz="8" w:space="0" w:color="E2D175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  <w:insideH w:val="single" w:sz="8" w:space="0" w:color="818309" w:themeColor="accent5"/>
        <w:insideV w:val="single" w:sz="8" w:space="0" w:color="81830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18" w:space="0" w:color="818309" w:themeColor="accent5"/>
          <w:right w:val="single" w:sz="8" w:space="0" w:color="818309" w:themeColor="accent5"/>
          <w:insideH w:val="nil"/>
          <w:insideV w:val="single" w:sz="8" w:space="0" w:color="81830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  <w:insideH w:val="nil"/>
          <w:insideV w:val="single" w:sz="8" w:space="0" w:color="81830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</w:tcPr>
    </w:tblStylePr>
    <w:tblStylePr w:type="band1Vert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</w:tcBorders>
        <w:shd w:val="clear" w:color="auto" w:fill="F7F9A9" w:themeFill="accent5" w:themeFillTint="3F"/>
      </w:tcPr>
    </w:tblStylePr>
    <w:tblStylePr w:type="band1Horz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  <w:insideV w:val="single" w:sz="8" w:space="0" w:color="818309" w:themeColor="accent5"/>
        </w:tcBorders>
        <w:shd w:val="clear" w:color="auto" w:fill="F7F9A9" w:themeFill="accent5" w:themeFillTint="3F"/>
      </w:tcPr>
    </w:tblStylePr>
    <w:tblStylePr w:type="band2Horz">
      <w:tblPr/>
      <w:tcPr>
        <w:tcBorders>
          <w:top w:val="single" w:sz="8" w:space="0" w:color="818309" w:themeColor="accent5"/>
          <w:left w:val="single" w:sz="8" w:space="0" w:color="818309" w:themeColor="accent5"/>
          <w:bottom w:val="single" w:sz="8" w:space="0" w:color="818309" w:themeColor="accent5"/>
          <w:right w:val="single" w:sz="8" w:space="0" w:color="818309" w:themeColor="accent5"/>
          <w:insideV w:val="single" w:sz="8" w:space="0" w:color="81830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093364"/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  <w:insideH w:val="single" w:sz="8" w:space="0" w:color="D6E3F6" w:themeColor="accent6"/>
        <w:insideV w:val="single" w:sz="8" w:space="0" w:color="D6E3F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18" w:space="0" w:color="D6E3F6" w:themeColor="accent6"/>
          <w:right w:val="single" w:sz="8" w:space="0" w:color="D6E3F6" w:themeColor="accent6"/>
          <w:insideH w:val="nil"/>
          <w:insideV w:val="single" w:sz="8" w:space="0" w:color="D6E3F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  <w:insideH w:val="nil"/>
          <w:insideV w:val="single" w:sz="8" w:space="0" w:color="D6E3F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</w:tcPr>
    </w:tblStylePr>
    <w:tblStylePr w:type="band1Vert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</w:tcBorders>
        <w:shd w:val="clear" w:color="auto" w:fill="F4F7FC" w:themeFill="accent6" w:themeFillTint="3F"/>
      </w:tcPr>
    </w:tblStylePr>
    <w:tblStylePr w:type="band1Horz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  <w:insideV w:val="single" w:sz="8" w:space="0" w:color="D6E3F6" w:themeColor="accent6"/>
        </w:tcBorders>
        <w:shd w:val="clear" w:color="auto" w:fill="F4F7FC" w:themeFill="accent6" w:themeFillTint="3F"/>
      </w:tcPr>
    </w:tblStylePr>
    <w:tblStylePr w:type="band2Horz">
      <w:tblPr/>
      <w:tcPr>
        <w:tcBorders>
          <w:top w:val="single" w:sz="8" w:space="0" w:color="D6E3F6" w:themeColor="accent6"/>
          <w:left w:val="single" w:sz="8" w:space="0" w:color="D6E3F6" w:themeColor="accent6"/>
          <w:bottom w:val="single" w:sz="8" w:space="0" w:color="D6E3F6" w:themeColor="accent6"/>
          <w:right w:val="single" w:sz="8" w:space="0" w:color="D6E3F6" w:themeColor="accent6"/>
          <w:insideV w:val="single" w:sz="8" w:space="0" w:color="D6E3F6" w:themeColor="accent6"/>
        </w:tcBorders>
      </w:tcPr>
    </w:tblStylePr>
  </w:style>
  <w:style w:type="character" w:styleId="Hervorhebung">
    <w:name w:val="Emphasis"/>
    <w:basedOn w:val="Absatz-Standardschriftart"/>
    <w:uiPriority w:val="20"/>
    <w:semiHidden/>
    <w:rsid w:val="00093364"/>
    <w:rPr>
      <w:i/>
      <w:iCs/>
    </w:rPr>
  </w:style>
  <w:style w:type="character" w:styleId="HTMLDefinition">
    <w:name w:val="HTML Definition"/>
    <w:basedOn w:val="Absatz-Standardschriftart"/>
    <w:uiPriority w:val="99"/>
    <w:semiHidden/>
    <w:unhideWhenUsed/>
    <w:rsid w:val="00093364"/>
    <w:rPr>
      <w:i/>
      <w:iCs/>
    </w:rPr>
  </w:style>
  <w:style w:type="character" w:styleId="Hyperlink">
    <w:name w:val="Hyperlink"/>
    <w:basedOn w:val="Absatz-Standardschriftart"/>
    <w:uiPriority w:val="99"/>
    <w:semiHidden/>
    <w:rsid w:val="00093364"/>
    <w:rPr>
      <w:rFonts w:asciiTheme="minorHAnsi" w:hAnsiTheme="minorHAnsi"/>
      <w:color w:val="1D8EC6"/>
      <w:u w:val="none"/>
    </w:rPr>
  </w:style>
  <w:style w:type="character" w:styleId="IntensiveHervorhebung">
    <w:name w:val="Intense Emphasis"/>
    <w:basedOn w:val="Absatz-Standardschriftart"/>
    <w:uiPriority w:val="21"/>
    <w:semiHidden/>
    <w:rsid w:val="00093364"/>
    <w:rPr>
      <w:b/>
      <w:bCs/>
      <w:i/>
      <w:iCs/>
      <w:color w:val="A7C5E4" w:themeColor="accent1"/>
    </w:rPr>
  </w:style>
  <w:style w:type="character" w:styleId="IntensiverVerweis">
    <w:name w:val="Intense Reference"/>
    <w:basedOn w:val="Absatz-Standardschriftart"/>
    <w:uiPriority w:val="32"/>
    <w:semiHidden/>
    <w:rsid w:val="00093364"/>
    <w:rPr>
      <w:b/>
      <w:bCs/>
      <w:smallCaps/>
      <w:color w:val="821114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093364"/>
    <w:pPr>
      <w:pBdr>
        <w:bottom w:val="single" w:sz="4" w:space="4" w:color="A7C5E4" w:themeColor="accent1"/>
      </w:pBdr>
      <w:spacing w:before="200" w:after="280"/>
      <w:ind w:left="936" w:right="936"/>
    </w:pPr>
    <w:rPr>
      <w:b/>
      <w:bCs/>
      <w:i/>
      <w:iCs/>
      <w:color w:val="A7C5E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93364"/>
    <w:rPr>
      <w:b/>
      <w:bCs/>
      <w:i/>
      <w:iCs/>
      <w:color w:val="A7C5E4" w:themeColor="accent1"/>
      <w:sz w:val="22"/>
    </w:rPr>
  </w:style>
  <w:style w:type="paragraph" w:customStyle="1" w:styleId="Intro">
    <w:name w:val="Intro"/>
    <w:basedOn w:val="Absatz1"/>
    <w:next w:val="Absatz1"/>
    <w:uiPriority w:val="2"/>
    <w:rsid w:val="00093364"/>
    <w:pPr>
      <w:numPr>
        <w:numId w:val="9"/>
      </w:numPr>
      <w:tabs>
        <w:tab w:val="left" w:pos="284"/>
      </w:tabs>
    </w:pPr>
  </w:style>
  <w:style w:type="paragraph" w:styleId="KeinLeerraum">
    <w:name w:val="No Spacing"/>
    <w:uiPriority w:val="1"/>
    <w:rsid w:val="00093364"/>
    <w:rPr>
      <w:sz w:val="22"/>
    </w:rPr>
  </w:style>
  <w:style w:type="paragraph" w:styleId="Kopfzeile">
    <w:name w:val="header"/>
    <w:basedOn w:val="Standard"/>
    <w:link w:val="KopfzeileZchn"/>
    <w:uiPriority w:val="99"/>
    <w:semiHidden/>
    <w:rsid w:val="00093364"/>
    <w:pPr>
      <w:spacing w:before="40" w:after="40"/>
    </w:pPr>
    <w:rPr>
      <w:sz w:val="13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93364"/>
    <w:rPr>
      <w:sz w:val="13"/>
    </w:rPr>
  </w:style>
  <w:style w:type="paragraph" w:styleId="Listenabsatz">
    <w:name w:val="List Paragraph"/>
    <w:basedOn w:val="Standard"/>
    <w:uiPriority w:val="34"/>
    <w:semiHidden/>
    <w:rsid w:val="00093364"/>
    <w:pPr>
      <w:ind w:left="72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093364"/>
    <w:pPr>
      <w:numPr>
        <w:numId w:val="10"/>
      </w:numPr>
      <w:tabs>
        <w:tab w:val="left" w:pos="284"/>
      </w:tabs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093364"/>
    <w:pPr>
      <w:numPr>
        <w:numId w:val="11"/>
      </w:numPr>
      <w:tabs>
        <w:tab w:val="left" w:pos="567"/>
      </w:tabs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093364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093364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qFormat/>
    <w:rsid w:val="00093364"/>
    <w:pPr>
      <w:numPr>
        <w:numId w:val="14"/>
      </w:numPr>
      <w:tabs>
        <w:tab w:val="left" w:pos="1418"/>
      </w:tabs>
      <w:contextualSpacing/>
    </w:pPr>
  </w:style>
  <w:style w:type="table" w:styleId="MittlereListe1">
    <w:name w:val="Medium List 1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A7C5E4" w:themeColor="accent1"/>
        <w:bottom w:val="single" w:sz="8" w:space="0" w:color="A7C5E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C5E4" w:themeColor="accent1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A7C5E4" w:themeColor="accent1"/>
          <w:bottom w:val="single" w:sz="8" w:space="0" w:color="A7C5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C5E4" w:themeColor="accent1"/>
          <w:bottom w:val="single" w:sz="8" w:space="0" w:color="A7C5E4" w:themeColor="accent1"/>
        </w:tcBorders>
      </w:tcPr>
    </w:tblStylePr>
    <w:tblStylePr w:type="band1Vert">
      <w:tblPr/>
      <w:tcPr>
        <w:shd w:val="clear" w:color="auto" w:fill="E9F0F8" w:themeFill="accent1" w:themeFillTint="3F"/>
      </w:tcPr>
    </w:tblStylePr>
    <w:tblStylePr w:type="band1Horz">
      <w:tblPr/>
      <w:tcPr>
        <w:shd w:val="clear" w:color="auto" w:fill="E9F0F8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821114" w:themeColor="accent2"/>
        <w:bottom w:val="single" w:sz="8" w:space="0" w:color="821114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21114" w:themeColor="accent2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821114" w:themeColor="accent2"/>
          <w:bottom w:val="single" w:sz="8" w:space="0" w:color="82111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21114" w:themeColor="accent2"/>
          <w:bottom w:val="single" w:sz="8" w:space="0" w:color="821114" w:themeColor="accent2"/>
        </w:tcBorders>
      </w:tcPr>
    </w:tblStylePr>
    <w:tblStylePr w:type="band1Vert">
      <w:tblPr/>
      <w:tcPr>
        <w:shd w:val="clear" w:color="auto" w:fill="F4AFB0" w:themeFill="accent2" w:themeFillTint="3F"/>
      </w:tcPr>
    </w:tblStylePr>
    <w:tblStylePr w:type="band1Horz">
      <w:tblPr/>
      <w:tcPr>
        <w:shd w:val="clear" w:color="auto" w:fill="F4AFB0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1D8EC6" w:themeColor="accent3"/>
        <w:bottom w:val="single" w:sz="8" w:space="0" w:color="1D8EC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EC6" w:themeColor="accent3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1D8EC6" w:themeColor="accent3"/>
          <w:bottom w:val="single" w:sz="8" w:space="0" w:color="1D8EC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EC6" w:themeColor="accent3"/>
          <w:bottom w:val="single" w:sz="8" w:space="0" w:color="1D8EC6" w:themeColor="accent3"/>
        </w:tcBorders>
      </w:tcPr>
    </w:tblStylePr>
    <w:tblStylePr w:type="band1Vert">
      <w:tblPr/>
      <w:tcPr>
        <w:shd w:val="clear" w:color="auto" w:fill="C1E4F6" w:themeFill="accent3" w:themeFillTint="3F"/>
      </w:tcPr>
    </w:tblStylePr>
    <w:tblStylePr w:type="band1Horz">
      <w:tblPr/>
      <w:tcPr>
        <w:shd w:val="clear" w:color="auto" w:fill="C1E4F6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E2D175" w:themeColor="accent4"/>
        <w:bottom w:val="single" w:sz="8" w:space="0" w:color="E2D17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D175" w:themeColor="accent4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E2D175" w:themeColor="accent4"/>
          <w:bottom w:val="single" w:sz="8" w:space="0" w:color="E2D17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D175" w:themeColor="accent4"/>
          <w:bottom w:val="single" w:sz="8" w:space="0" w:color="E2D175" w:themeColor="accent4"/>
        </w:tcBorders>
      </w:tcPr>
    </w:tblStylePr>
    <w:tblStylePr w:type="band1Vert">
      <w:tblPr/>
      <w:tcPr>
        <w:shd w:val="clear" w:color="auto" w:fill="F7F3DC" w:themeFill="accent4" w:themeFillTint="3F"/>
      </w:tcPr>
    </w:tblStylePr>
    <w:tblStylePr w:type="band1Horz">
      <w:tblPr/>
      <w:tcPr>
        <w:shd w:val="clear" w:color="auto" w:fill="F7F3DC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818309" w:themeColor="accent5"/>
        <w:bottom w:val="single" w:sz="8" w:space="0" w:color="81830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18309" w:themeColor="accent5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818309" w:themeColor="accent5"/>
          <w:bottom w:val="single" w:sz="8" w:space="0" w:color="81830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18309" w:themeColor="accent5"/>
          <w:bottom w:val="single" w:sz="8" w:space="0" w:color="818309" w:themeColor="accent5"/>
        </w:tcBorders>
      </w:tcPr>
    </w:tblStylePr>
    <w:tblStylePr w:type="band1Vert">
      <w:tblPr/>
      <w:tcPr>
        <w:shd w:val="clear" w:color="auto" w:fill="F7F9A9" w:themeFill="accent5" w:themeFillTint="3F"/>
      </w:tcPr>
    </w:tblStylePr>
    <w:tblStylePr w:type="band1Horz">
      <w:tblPr/>
      <w:tcPr>
        <w:shd w:val="clear" w:color="auto" w:fill="F7F9A9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093364"/>
    <w:rPr>
      <w:color w:val="000000" w:themeColor="text1"/>
    </w:rPr>
    <w:tblPr>
      <w:tblStyleRowBandSize w:val="1"/>
      <w:tblStyleColBandSize w:val="1"/>
      <w:tblBorders>
        <w:top w:val="single" w:sz="8" w:space="0" w:color="D6E3F6" w:themeColor="accent6"/>
        <w:bottom w:val="single" w:sz="8" w:space="0" w:color="D6E3F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6E3F6" w:themeColor="accent6"/>
        </w:tcBorders>
      </w:tcPr>
    </w:tblStylePr>
    <w:tblStylePr w:type="lastRow">
      <w:rPr>
        <w:b/>
        <w:bCs/>
        <w:color w:val="1D8EC6" w:themeColor="text2"/>
      </w:rPr>
      <w:tblPr/>
      <w:tcPr>
        <w:tcBorders>
          <w:top w:val="single" w:sz="8" w:space="0" w:color="D6E3F6" w:themeColor="accent6"/>
          <w:bottom w:val="single" w:sz="8" w:space="0" w:color="D6E3F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6E3F6" w:themeColor="accent6"/>
          <w:bottom w:val="single" w:sz="8" w:space="0" w:color="D6E3F6" w:themeColor="accent6"/>
        </w:tcBorders>
      </w:tcPr>
    </w:tblStylePr>
    <w:tblStylePr w:type="band1Vert">
      <w:tblPr/>
      <w:tcPr>
        <w:shd w:val="clear" w:color="auto" w:fill="F4F7FC" w:themeFill="accent6" w:themeFillTint="3F"/>
      </w:tcPr>
    </w:tblStylePr>
    <w:tblStylePr w:type="band1Horz">
      <w:tblPr/>
      <w:tcPr>
        <w:shd w:val="clear" w:color="auto" w:fill="F4F7FC" w:themeFill="accent6" w:themeFillTint="3F"/>
      </w:tcPr>
    </w:tblStylePr>
  </w:style>
  <w:style w:type="table" w:styleId="MittlereListe2">
    <w:name w:val="Medium List 2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C5E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7C5E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C5E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C5E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0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0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2111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21114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21114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21114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AF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AFB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EC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D8EC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EC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EC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4F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1E4F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D17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2D17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D17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D17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3D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3D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1830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1830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1830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1830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9A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9A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6E3F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6E3F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6E3F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6E3F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F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7F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BCD3EA" w:themeColor="accent1" w:themeTint="BF"/>
        <w:left w:val="single" w:sz="8" w:space="0" w:color="BCD3EA" w:themeColor="accent1" w:themeTint="BF"/>
        <w:bottom w:val="single" w:sz="8" w:space="0" w:color="BCD3EA" w:themeColor="accent1" w:themeTint="BF"/>
        <w:right w:val="single" w:sz="8" w:space="0" w:color="BCD3EA" w:themeColor="accent1" w:themeTint="BF"/>
        <w:insideH w:val="single" w:sz="8" w:space="0" w:color="BCD3E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3EA" w:themeColor="accent1" w:themeTint="BF"/>
          <w:left w:val="single" w:sz="8" w:space="0" w:color="BCD3EA" w:themeColor="accent1" w:themeTint="BF"/>
          <w:bottom w:val="single" w:sz="8" w:space="0" w:color="BCD3EA" w:themeColor="accent1" w:themeTint="BF"/>
          <w:right w:val="single" w:sz="8" w:space="0" w:color="BCD3EA" w:themeColor="accent1" w:themeTint="BF"/>
          <w:insideH w:val="nil"/>
          <w:insideV w:val="nil"/>
        </w:tcBorders>
        <w:shd w:val="clear" w:color="auto" w:fill="A7C5E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3EA" w:themeColor="accent1" w:themeTint="BF"/>
          <w:left w:val="single" w:sz="8" w:space="0" w:color="BCD3EA" w:themeColor="accent1" w:themeTint="BF"/>
          <w:bottom w:val="single" w:sz="8" w:space="0" w:color="BCD3EA" w:themeColor="accent1" w:themeTint="BF"/>
          <w:right w:val="single" w:sz="8" w:space="0" w:color="BCD3E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0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D21B1F" w:themeColor="accent2" w:themeTint="BF"/>
        <w:left w:val="single" w:sz="8" w:space="0" w:color="D21B1F" w:themeColor="accent2" w:themeTint="BF"/>
        <w:bottom w:val="single" w:sz="8" w:space="0" w:color="D21B1F" w:themeColor="accent2" w:themeTint="BF"/>
        <w:right w:val="single" w:sz="8" w:space="0" w:color="D21B1F" w:themeColor="accent2" w:themeTint="BF"/>
        <w:insideH w:val="single" w:sz="8" w:space="0" w:color="D21B1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1B1F" w:themeColor="accent2" w:themeTint="BF"/>
          <w:left w:val="single" w:sz="8" w:space="0" w:color="D21B1F" w:themeColor="accent2" w:themeTint="BF"/>
          <w:bottom w:val="single" w:sz="8" w:space="0" w:color="D21B1F" w:themeColor="accent2" w:themeTint="BF"/>
          <w:right w:val="single" w:sz="8" w:space="0" w:color="D21B1F" w:themeColor="accent2" w:themeTint="BF"/>
          <w:insideH w:val="nil"/>
          <w:insideV w:val="nil"/>
        </w:tcBorders>
        <w:shd w:val="clear" w:color="auto" w:fill="82111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1B1F" w:themeColor="accent2" w:themeTint="BF"/>
          <w:left w:val="single" w:sz="8" w:space="0" w:color="D21B1F" w:themeColor="accent2" w:themeTint="BF"/>
          <w:bottom w:val="single" w:sz="8" w:space="0" w:color="D21B1F" w:themeColor="accent2" w:themeTint="BF"/>
          <w:right w:val="single" w:sz="8" w:space="0" w:color="D21B1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F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AF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46AFE4" w:themeColor="accent3" w:themeTint="BF"/>
        <w:left w:val="single" w:sz="8" w:space="0" w:color="46AFE4" w:themeColor="accent3" w:themeTint="BF"/>
        <w:bottom w:val="single" w:sz="8" w:space="0" w:color="46AFE4" w:themeColor="accent3" w:themeTint="BF"/>
        <w:right w:val="single" w:sz="8" w:space="0" w:color="46AFE4" w:themeColor="accent3" w:themeTint="BF"/>
        <w:insideH w:val="single" w:sz="8" w:space="0" w:color="46AFE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6AFE4" w:themeColor="accent3" w:themeTint="BF"/>
          <w:left w:val="single" w:sz="8" w:space="0" w:color="46AFE4" w:themeColor="accent3" w:themeTint="BF"/>
          <w:bottom w:val="single" w:sz="8" w:space="0" w:color="46AFE4" w:themeColor="accent3" w:themeTint="BF"/>
          <w:right w:val="single" w:sz="8" w:space="0" w:color="46AFE4" w:themeColor="accent3" w:themeTint="BF"/>
          <w:insideH w:val="nil"/>
          <w:insideV w:val="nil"/>
        </w:tcBorders>
        <w:shd w:val="clear" w:color="auto" w:fill="1D8EC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AFE4" w:themeColor="accent3" w:themeTint="BF"/>
          <w:left w:val="single" w:sz="8" w:space="0" w:color="46AFE4" w:themeColor="accent3" w:themeTint="BF"/>
          <w:bottom w:val="single" w:sz="8" w:space="0" w:color="46AFE4" w:themeColor="accent3" w:themeTint="BF"/>
          <w:right w:val="single" w:sz="8" w:space="0" w:color="46AFE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E4F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E9DC97" w:themeColor="accent4" w:themeTint="BF"/>
        <w:left w:val="single" w:sz="8" w:space="0" w:color="E9DC97" w:themeColor="accent4" w:themeTint="BF"/>
        <w:bottom w:val="single" w:sz="8" w:space="0" w:color="E9DC97" w:themeColor="accent4" w:themeTint="BF"/>
        <w:right w:val="single" w:sz="8" w:space="0" w:color="E9DC97" w:themeColor="accent4" w:themeTint="BF"/>
        <w:insideH w:val="single" w:sz="8" w:space="0" w:color="E9DC9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DC97" w:themeColor="accent4" w:themeTint="BF"/>
          <w:left w:val="single" w:sz="8" w:space="0" w:color="E9DC97" w:themeColor="accent4" w:themeTint="BF"/>
          <w:bottom w:val="single" w:sz="8" w:space="0" w:color="E9DC97" w:themeColor="accent4" w:themeTint="BF"/>
          <w:right w:val="single" w:sz="8" w:space="0" w:color="E9DC97" w:themeColor="accent4" w:themeTint="BF"/>
          <w:insideH w:val="nil"/>
          <w:insideV w:val="nil"/>
        </w:tcBorders>
        <w:shd w:val="clear" w:color="auto" w:fill="E2D17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DC97" w:themeColor="accent4" w:themeTint="BF"/>
          <w:left w:val="single" w:sz="8" w:space="0" w:color="E9DC97" w:themeColor="accent4" w:themeTint="BF"/>
          <w:bottom w:val="single" w:sz="8" w:space="0" w:color="E9DC97" w:themeColor="accent4" w:themeTint="BF"/>
          <w:right w:val="single" w:sz="8" w:space="0" w:color="E9DC9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3D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3D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D5D90F" w:themeColor="accent5" w:themeTint="BF"/>
        <w:left w:val="single" w:sz="8" w:space="0" w:color="D5D90F" w:themeColor="accent5" w:themeTint="BF"/>
        <w:bottom w:val="single" w:sz="8" w:space="0" w:color="D5D90F" w:themeColor="accent5" w:themeTint="BF"/>
        <w:right w:val="single" w:sz="8" w:space="0" w:color="D5D90F" w:themeColor="accent5" w:themeTint="BF"/>
        <w:insideH w:val="single" w:sz="8" w:space="0" w:color="D5D90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D90F" w:themeColor="accent5" w:themeTint="BF"/>
          <w:left w:val="single" w:sz="8" w:space="0" w:color="D5D90F" w:themeColor="accent5" w:themeTint="BF"/>
          <w:bottom w:val="single" w:sz="8" w:space="0" w:color="D5D90F" w:themeColor="accent5" w:themeTint="BF"/>
          <w:right w:val="single" w:sz="8" w:space="0" w:color="D5D90F" w:themeColor="accent5" w:themeTint="BF"/>
          <w:insideH w:val="nil"/>
          <w:insideV w:val="nil"/>
        </w:tcBorders>
        <w:shd w:val="clear" w:color="auto" w:fill="81830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D90F" w:themeColor="accent5" w:themeTint="BF"/>
          <w:left w:val="single" w:sz="8" w:space="0" w:color="D5D90F" w:themeColor="accent5" w:themeTint="BF"/>
          <w:bottom w:val="single" w:sz="8" w:space="0" w:color="D5D90F" w:themeColor="accent5" w:themeTint="BF"/>
          <w:right w:val="single" w:sz="8" w:space="0" w:color="D5D90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9A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9A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093364"/>
    <w:tblPr>
      <w:tblStyleRowBandSize w:val="1"/>
      <w:tblStyleColBandSize w:val="1"/>
      <w:tblBorders>
        <w:top w:val="single" w:sz="8" w:space="0" w:color="E0E9F8" w:themeColor="accent6" w:themeTint="BF"/>
        <w:left w:val="single" w:sz="8" w:space="0" w:color="E0E9F8" w:themeColor="accent6" w:themeTint="BF"/>
        <w:bottom w:val="single" w:sz="8" w:space="0" w:color="E0E9F8" w:themeColor="accent6" w:themeTint="BF"/>
        <w:right w:val="single" w:sz="8" w:space="0" w:color="E0E9F8" w:themeColor="accent6" w:themeTint="BF"/>
        <w:insideH w:val="single" w:sz="8" w:space="0" w:color="E0E9F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0E9F8" w:themeColor="accent6" w:themeTint="BF"/>
          <w:left w:val="single" w:sz="8" w:space="0" w:color="E0E9F8" w:themeColor="accent6" w:themeTint="BF"/>
          <w:bottom w:val="single" w:sz="8" w:space="0" w:color="E0E9F8" w:themeColor="accent6" w:themeTint="BF"/>
          <w:right w:val="single" w:sz="8" w:space="0" w:color="E0E9F8" w:themeColor="accent6" w:themeTint="BF"/>
          <w:insideH w:val="nil"/>
          <w:insideV w:val="nil"/>
        </w:tcBorders>
        <w:shd w:val="clear" w:color="auto" w:fill="D6E3F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E9F8" w:themeColor="accent6" w:themeTint="BF"/>
          <w:left w:val="single" w:sz="8" w:space="0" w:color="E0E9F8" w:themeColor="accent6" w:themeTint="BF"/>
          <w:bottom w:val="single" w:sz="8" w:space="0" w:color="E0E9F8" w:themeColor="accent6" w:themeTint="BF"/>
          <w:right w:val="single" w:sz="8" w:space="0" w:color="E0E9F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F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7F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C5E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C5E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C5E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21114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2111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21114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EC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EC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EC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D17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D17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D17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1830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1830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1830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0933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6E3F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6E3F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3F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BCD3EA" w:themeColor="accent1" w:themeTint="BF"/>
        <w:left w:val="single" w:sz="8" w:space="0" w:color="BCD3EA" w:themeColor="accent1" w:themeTint="BF"/>
        <w:bottom w:val="single" w:sz="8" w:space="0" w:color="BCD3EA" w:themeColor="accent1" w:themeTint="BF"/>
        <w:right w:val="single" w:sz="8" w:space="0" w:color="BCD3EA" w:themeColor="accent1" w:themeTint="BF"/>
        <w:insideH w:val="single" w:sz="8" w:space="0" w:color="BCD3EA" w:themeColor="accent1" w:themeTint="BF"/>
        <w:insideV w:val="single" w:sz="8" w:space="0" w:color="BCD3EA" w:themeColor="accent1" w:themeTint="BF"/>
      </w:tblBorders>
    </w:tblPr>
    <w:tcPr>
      <w:shd w:val="clear" w:color="auto" w:fill="E9F0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3E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2F1" w:themeFill="accent1" w:themeFillTint="7F"/>
      </w:tcPr>
    </w:tblStylePr>
    <w:tblStylePr w:type="band1Horz">
      <w:tblPr/>
      <w:tcPr>
        <w:shd w:val="clear" w:color="auto" w:fill="D3E2F1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D21B1F" w:themeColor="accent2" w:themeTint="BF"/>
        <w:left w:val="single" w:sz="8" w:space="0" w:color="D21B1F" w:themeColor="accent2" w:themeTint="BF"/>
        <w:bottom w:val="single" w:sz="8" w:space="0" w:color="D21B1F" w:themeColor="accent2" w:themeTint="BF"/>
        <w:right w:val="single" w:sz="8" w:space="0" w:color="D21B1F" w:themeColor="accent2" w:themeTint="BF"/>
        <w:insideH w:val="single" w:sz="8" w:space="0" w:color="D21B1F" w:themeColor="accent2" w:themeTint="BF"/>
        <w:insideV w:val="single" w:sz="8" w:space="0" w:color="D21B1F" w:themeColor="accent2" w:themeTint="BF"/>
      </w:tblBorders>
    </w:tblPr>
    <w:tcPr>
      <w:shd w:val="clear" w:color="auto" w:fill="F4AF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1B1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5E62" w:themeFill="accent2" w:themeFillTint="7F"/>
      </w:tcPr>
    </w:tblStylePr>
    <w:tblStylePr w:type="band1Horz">
      <w:tblPr/>
      <w:tcPr>
        <w:shd w:val="clear" w:color="auto" w:fill="EA5E62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46AFE4" w:themeColor="accent3" w:themeTint="BF"/>
        <w:left w:val="single" w:sz="8" w:space="0" w:color="46AFE4" w:themeColor="accent3" w:themeTint="BF"/>
        <w:bottom w:val="single" w:sz="8" w:space="0" w:color="46AFE4" w:themeColor="accent3" w:themeTint="BF"/>
        <w:right w:val="single" w:sz="8" w:space="0" w:color="46AFE4" w:themeColor="accent3" w:themeTint="BF"/>
        <w:insideH w:val="single" w:sz="8" w:space="0" w:color="46AFE4" w:themeColor="accent3" w:themeTint="BF"/>
        <w:insideV w:val="single" w:sz="8" w:space="0" w:color="46AFE4" w:themeColor="accent3" w:themeTint="BF"/>
      </w:tblBorders>
    </w:tblPr>
    <w:tcPr>
      <w:shd w:val="clear" w:color="auto" w:fill="C1E4F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6AFE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4CAED" w:themeFill="accent3" w:themeFillTint="7F"/>
      </w:tcPr>
    </w:tblStylePr>
    <w:tblStylePr w:type="band1Horz">
      <w:tblPr/>
      <w:tcPr>
        <w:shd w:val="clear" w:color="auto" w:fill="84CAED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E9DC97" w:themeColor="accent4" w:themeTint="BF"/>
        <w:left w:val="single" w:sz="8" w:space="0" w:color="E9DC97" w:themeColor="accent4" w:themeTint="BF"/>
        <w:bottom w:val="single" w:sz="8" w:space="0" w:color="E9DC97" w:themeColor="accent4" w:themeTint="BF"/>
        <w:right w:val="single" w:sz="8" w:space="0" w:color="E9DC97" w:themeColor="accent4" w:themeTint="BF"/>
        <w:insideH w:val="single" w:sz="8" w:space="0" w:color="E9DC97" w:themeColor="accent4" w:themeTint="BF"/>
        <w:insideV w:val="single" w:sz="8" w:space="0" w:color="E9DC97" w:themeColor="accent4" w:themeTint="BF"/>
      </w:tblBorders>
    </w:tblPr>
    <w:tcPr>
      <w:shd w:val="clear" w:color="auto" w:fill="F7F3D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DC9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8BA" w:themeFill="accent4" w:themeFillTint="7F"/>
      </w:tcPr>
    </w:tblStylePr>
    <w:tblStylePr w:type="band1Horz">
      <w:tblPr/>
      <w:tcPr>
        <w:shd w:val="clear" w:color="auto" w:fill="F0E8BA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D5D90F" w:themeColor="accent5" w:themeTint="BF"/>
        <w:left w:val="single" w:sz="8" w:space="0" w:color="D5D90F" w:themeColor="accent5" w:themeTint="BF"/>
        <w:bottom w:val="single" w:sz="8" w:space="0" w:color="D5D90F" w:themeColor="accent5" w:themeTint="BF"/>
        <w:right w:val="single" w:sz="8" w:space="0" w:color="D5D90F" w:themeColor="accent5" w:themeTint="BF"/>
        <w:insideH w:val="single" w:sz="8" w:space="0" w:color="D5D90F" w:themeColor="accent5" w:themeTint="BF"/>
        <w:insideV w:val="single" w:sz="8" w:space="0" w:color="D5D90F" w:themeColor="accent5" w:themeTint="BF"/>
      </w:tblBorders>
    </w:tblPr>
    <w:tcPr>
      <w:shd w:val="clear" w:color="auto" w:fill="F7F9A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D90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352" w:themeFill="accent5" w:themeFillTint="7F"/>
      </w:tcPr>
    </w:tblStylePr>
    <w:tblStylePr w:type="band1Horz">
      <w:tblPr/>
      <w:tcPr>
        <w:shd w:val="clear" w:color="auto" w:fill="F0F35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093364"/>
    <w:tblPr>
      <w:tblStyleRowBandSize w:val="1"/>
      <w:tblStyleColBandSize w:val="1"/>
      <w:tblBorders>
        <w:top w:val="single" w:sz="8" w:space="0" w:color="E0E9F8" w:themeColor="accent6" w:themeTint="BF"/>
        <w:left w:val="single" w:sz="8" w:space="0" w:color="E0E9F8" w:themeColor="accent6" w:themeTint="BF"/>
        <w:bottom w:val="single" w:sz="8" w:space="0" w:color="E0E9F8" w:themeColor="accent6" w:themeTint="BF"/>
        <w:right w:val="single" w:sz="8" w:space="0" w:color="E0E9F8" w:themeColor="accent6" w:themeTint="BF"/>
        <w:insideH w:val="single" w:sz="8" w:space="0" w:color="E0E9F8" w:themeColor="accent6" w:themeTint="BF"/>
        <w:insideV w:val="single" w:sz="8" w:space="0" w:color="E0E9F8" w:themeColor="accent6" w:themeTint="BF"/>
      </w:tblBorders>
    </w:tblPr>
    <w:tcPr>
      <w:shd w:val="clear" w:color="auto" w:fill="F4F7F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0E9F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FA" w:themeFill="accent6" w:themeFillTint="7F"/>
      </w:tcPr>
    </w:tblStylePr>
    <w:tblStylePr w:type="band1Horz">
      <w:tblPr/>
      <w:tcPr>
        <w:shd w:val="clear" w:color="auto" w:fill="EAF0FA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A7C5E4" w:themeColor="accent1"/>
        <w:left w:val="single" w:sz="8" w:space="0" w:color="A7C5E4" w:themeColor="accent1"/>
        <w:bottom w:val="single" w:sz="8" w:space="0" w:color="A7C5E4" w:themeColor="accent1"/>
        <w:right w:val="single" w:sz="8" w:space="0" w:color="A7C5E4" w:themeColor="accent1"/>
        <w:insideH w:val="single" w:sz="8" w:space="0" w:color="A7C5E4" w:themeColor="accent1"/>
        <w:insideV w:val="single" w:sz="8" w:space="0" w:color="A7C5E4" w:themeColor="accent1"/>
      </w:tblBorders>
    </w:tblPr>
    <w:tcPr>
      <w:shd w:val="clear" w:color="auto" w:fill="E9F0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3F9" w:themeFill="accent1" w:themeFillTint="33"/>
      </w:tcPr>
    </w:tblStylePr>
    <w:tblStylePr w:type="band1Vert">
      <w:tblPr/>
      <w:tcPr>
        <w:shd w:val="clear" w:color="auto" w:fill="D3E2F1" w:themeFill="accent1" w:themeFillTint="7F"/>
      </w:tcPr>
    </w:tblStylePr>
    <w:tblStylePr w:type="band1Horz">
      <w:tblPr/>
      <w:tcPr>
        <w:tcBorders>
          <w:insideH w:val="single" w:sz="6" w:space="0" w:color="A7C5E4" w:themeColor="accent1"/>
          <w:insideV w:val="single" w:sz="6" w:space="0" w:color="A7C5E4" w:themeColor="accent1"/>
        </w:tcBorders>
        <w:shd w:val="clear" w:color="auto" w:fill="D3E2F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21114" w:themeColor="accent2"/>
        <w:left w:val="single" w:sz="8" w:space="0" w:color="821114" w:themeColor="accent2"/>
        <w:bottom w:val="single" w:sz="8" w:space="0" w:color="821114" w:themeColor="accent2"/>
        <w:right w:val="single" w:sz="8" w:space="0" w:color="821114" w:themeColor="accent2"/>
        <w:insideH w:val="single" w:sz="8" w:space="0" w:color="821114" w:themeColor="accent2"/>
        <w:insideV w:val="single" w:sz="8" w:space="0" w:color="821114" w:themeColor="accent2"/>
      </w:tblBorders>
    </w:tblPr>
    <w:tcPr>
      <w:shd w:val="clear" w:color="auto" w:fill="F4AF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EBF" w:themeFill="accent2" w:themeFillTint="33"/>
      </w:tcPr>
    </w:tblStylePr>
    <w:tblStylePr w:type="band1Vert">
      <w:tblPr/>
      <w:tcPr>
        <w:shd w:val="clear" w:color="auto" w:fill="EA5E62" w:themeFill="accent2" w:themeFillTint="7F"/>
      </w:tcPr>
    </w:tblStylePr>
    <w:tblStylePr w:type="band1Horz">
      <w:tblPr/>
      <w:tcPr>
        <w:tcBorders>
          <w:insideH w:val="single" w:sz="6" w:space="0" w:color="821114" w:themeColor="accent2"/>
          <w:insideV w:val="single" w:sz="6" w:space="0" w:color="821114" w:themeColor="accent2"/>
        </w:tcBorders>
        <w:shd w:val="clear" w:color="auto" w:fill="EA5E6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1D8EC6" w:themeColor="accent3"/>
        <w:left w:val="single" w:sz="8" w:space="0" w:color="1D8EC6" w:themeColor="accent3"/>
        <w:bottom w:val="single" w:sz="8" w:space="0" w:color="1D8EC6" w:themeColor="accent3"/>
        <w:right w:val="single" w:sz="8" w:space="0" w:color="1D8EC6" w:themeColor="accent3"/>
        <w:insideH w:val="single" w:sz="8" w:space="0" w:color="1D8EC6" w:themeColor="accent3"/>
        <w:insideV w:val="single" w:sz="8" w:space="0" w:color="1D8EC6" w:themeColor="accent3"/>
      </w:tblBorders>
    </w:tblPr>
    <w:tcPr>
      <w:shd w:val="clear" w:color="auto" w:fill="C1E4F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6F4F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9F7" w:themeFill="accent3" w:themeFillTint="33"/>
      </w:tcPr>
    </w:tblStylePr>
    <w:tblStylePr w:type="band1Vert">
      <w:tblPr/>
      <w:tcPr>
        <w:shd w:val="clear" w:color="auto" w:fill="84CAED" w:themeFill="accent3" w:themeFillTint="7F"/>
      </w:tcPr>
    </w:tblStylePr>
    <w:tblStylePr w:type="band1Horz">
      <w:tblPr/>
      <w:tcPr>
        <w:tcBorders>
          <w:insideH w:val="single" w:sz="6" w:space="0" w:color="1D8EC6" w:themeColor="accent3"/>
          <w:insideV w:val="single" w:sz="6" w:space="0" w:color="1D8EC6" w:themeColor="accent3"/>
        </w:tcBorders>
        <w:shd w:val="clear" w:color="auto" w:fill="84CAE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2D175" w:themeColor="accent4"/>
        <w:left w:val="single" w:sz="8" w:space="0" w:color="E2D175" w:themeColor="accent4"/>
        <w:bottom w:val="single" w:sz="8" w:space="0" w:color="E2D175" w:themeColor="accent4"/>
        <w:right w:val="single" w:sz="8" w:space="0" w:color="E2D175" w:themeColor="accent4"/>
        <w:insideH w:val="single" w:sz="8" w:space="0" w:color="E2D175" w:themeColor="accent4"/>
        <w:insideV w:val="single" w:sz="8" w:space="0" w:color="E2D175" w:themeColor="accent4"/>
      </w:tblBorders>
    </w:tblPr>
    <w:tcPr>
      <w:shd w:val="clear" w:color="auto" w:fill="F7F3D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FAF1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5E3" w:themeFill="accent4" w:themeFillTint="33"/>
      </w:tcPr>
    </w:tblStylePr>
    <w:tblStylePr w:type="band1Vert">
      <w:tblPr/>
      <w:tcPr>
        <w:shd w:val="clear" w:color="auto" w:fill="F0E8BA" w:themeFill="accent4" w:themeFillTint="7F"/>
      </w:tcPr>
    </w:tblStylePr>
    <w:tblStylePr w:type="band1Horz">
      <w:tblPr/>
      <w:tcPr>
        <w:tcBorders>
          <w:insideH w:val="single" w:sz="6" w:space="0" w:color="E2D175" w:themeColor="accent4"/>
          <w:insideV w:val="single" w:sz="6" w:space="0" w:color="E2D175" w:themeColor="accent4"/>
        </w:tcBorders>
        <w:shd w:val="clear" w:color="auto" w:fill="F0E8B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18309" w:themeColor="accent5"/>
        <w:left w:val="single" w:sz="8" w:space="0" w:color="818309" w:themeColor="accent5"/>
        <w:bottom w:val="single" w:sz="8" w:space="0" w:color="818309" w:themeColor="accent5"/>
        <w:right w:val="single" w:sz="8" w:space="0" w:color="818309" w:themeColor="accent5"/>
        <w:insideH w:val="single" w:sz="8" w:space="0" w:color="818309" w:themeColor="accent5"/>
        <w:insideV w:val="single" w:sz="8" w:space="0" w:color="818309" w:themeColor="accent5"/>
      </w:tblBorders>
    </w:tblPr>
    <w:tcPr>
      <w:shd w:val="clear" w:color="auto" w:fill="F7F9A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CD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AB9" w:themeFill="accent5" w:themeFillTint="33"/>
      </w:tcPr>
    </w:tblStylePr>
    <w:tblStylePr w:type="band1Vert">
      <w:tblPr/>
      <w:tcPr>
        <w:shd w:val="clear" w:color="auto" w:fill="F0F352" w:themeFill="accent5" w:themeFillTint="7F"/>
      </w:tcPr>
    </w:tblStylePr>
    <w:tblStylePr w:type="band1Horz">
      <w:tblPr/>
      <w:tcPr>
        <w:tcBorders>
          <w:insideH w:val="single" w:sz="6" w:space="0" w:color="818309" w:themeColor="accent5"/>
          <w:insideV w:val="single" w:sz="6" w:space="0" w:color="818309" w:themeColor="accent5"/>
        </w:tcBorders>
        <w:shd w:val="clear" w:color="auto" w:fill="F0F35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09336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D6E3F6" w:themeColor="accent6"/>
        <w:left w:val="single" w:sz="8" w:space="0" w:color="D6E3F6" w:themeColor="accent6"/>
        <w:bottom w:val="single" w:sz="8" w:space="0" w:color="D6E3F6" w:themeColor="accent6"/>
        <w:right w:val="single" w:sz="8" w:space="0" w:color="D6E3F6" w:themeColor="accent6"/>
        <w:insideH w:val="single" w:sz="8" w:space="0" w:color="D6E3F6" w:themeColor="accent6"/>
        <w:insideV w:val="single" w:sz="8" w:space="0" w:color="D6E3F6" w:themeColor="accent6"/>
      </w:tblBorders>
    </w:tblPr>
    <w:tcPr>
      <w:shd w:val="clear" w:color="auto" w:fill="F4F7F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CF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9FD" w:themeFill="accent6" w:themeFillTint="33"/>
      </w:tcPr>
    </w:tblStylePr>
    <w:tblStylePr w:type="band1Vert">
      <w:tblPr/>
      <w:tcPr>
        <w:shd w:val="clear" w:color="auto" w:fill="EAF0FA" w:themeFill="accent6" w:themeFillTint="7F"/>
      </w:tcPr>
    </w:tblStylePr>
    <w:tblStylePr w:type="band1Horz">
      <w:tblPr/>
      <w:tcPr>
        <w:tcBorders>
          <w:insideH w:val="single" w:sz="6" w:space="0" w:color="D6E3F6" w:themeColor="accent6"/>
          <w:insideV w:val="single" w:sz="6" w:space="0" w:color="D6E3F6" w:themeColor="accent6"/>
        </w:tcBorders>
        <w:shd w:val="clear" w:color="auto" w:fill="EAF0F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C5E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C5E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C5E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C5E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2F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2F1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AFB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21114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21114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21114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21114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5E6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5E62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1E4F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EC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EC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EC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EC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4CAE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4CAED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3D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D17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D17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D17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D17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E8B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E8BA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9A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830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830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1830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1830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F35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F35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0933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7F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E3F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E3F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6E3F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6E3F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F0F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F0FA" w:themeFill="accent6" w:themeFillTint="7F"/>
      </w:tcPr>
    </w:tblStylePr>
  </w:style>
  <w:style w:type="paragraph" w:customStyle="1" w:styleId="Nummerierung1">
    <w:name w:val="Nummerierung 1"/>
    <w:basedOn w:val="Aufzhlung1"/>
    <w:uiPriority w:val="1"/>
    <w:qFormat/>
    <w:rsid w:val="00093364"/>
    <w:pPr>
      <w:numPr>
        <w:numId w:val="15"/>
      </w:numPr>
      <w:tabs>
        <w:tab w:val="clear" w:pos="284"/>
      </w:tabs>
    </w:pPr>
  </w:style>
  <w:style w:type="paragraph" w:customStyle="1" w:styleId="Nummerierung1-">
    <w:name w:val="Nummerierung 1-"/>
    <w:basedOn w:val="Nummerierung1"/>
    <w:uiPriority w:val="1"/>
    <w:semiHidden/>
    <w:rsid w:val="00093364"/>
    <w:pPr>
      <w:numPr>
        <w:numId w:val="0"/>
      </w:numPr>
      <w:spacing w:before="40" w:after="40"/>
    </w:pPr>
    <w:rPr>
      <w:sz w:val="20"/>
    </w:rPr>
  </w:style>
  <w:style w:type="paragraph" w:customStyle="1" w:styleId="Nummerierung2">
    <w:name w:val="Nummerierung 2"/>
    <w:basedOn w:val="Nummerierung1"/>
    <w:uiPriority w:val="1"/>
    <w:qFormat/>
    <w:rsid w:val="00093364"/>
    <w:pPr>
      <w:numPr>
        <w:ilvl w:val="1"/>
      </w:numPr>
      <w:outlineLvl w:val="1"/>
    </w:pPr>
  </w:style>
  <w:style w:type="paragraph" w:customStyle="1" w:styleId="Nummerierung2-">
    <w:name w:val="Nummerierung 2-"/>
    <w:basedOn w:val="Nummerierung2"/>
    <w:uiPriority w:val="1"/>
    <w:semiHidden/>
    <w:rsid w:val="00093364"/>
    <w:pPr>
      <w:numPr>
        <w:ilvl w:val="0"/>
        <w:numId w:val="0"/>
      </w:numPr>
      <w:spacing w:before="40" w:after="40"/>
    </w:pPr>
    <w:rPr>
      <w:sz w:val="20"/>
    </w:rPr>
  </w:style>
  <w:style w:type="character" w:styleId="SchwacheHervorhebung">
    <w:name w:val="Subtle Emphasis"/>
    <w:basedOn w:val="Absatz-Standardschriftart"/>
    <w:uiPriority w:val="19"/>
    <w:semiHidden/>
    <w:rsid w:val="00093364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semiHidden/>
    <w:rsid w:val="00093364"/>
    <w:rPr>
      <w:smallCaps/>
      <w:color w:val="821114" w:themeColor="accent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364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364"/>
    <w:rPr>
      <w:rFonts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093364"/>
    <w:rPr>
      <w:sz w:val="24"/>
      <w:szCs w:val="24"/>
    </w:rPr>
  </w:style>
  <w:style w:type="table" w:styleId="Tabelle3D-Effekt1">
    <w:name w:val="Table 3D effects 1"/>
    <w:basedOn w:val="NormaleTabelle"/>
    <w:uiPriority w:val="99"/>
    <w:semiHidden/>
    <w:unhideWhenUsed/>
    <w:rsid w:val="0009336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09336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09336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09336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09336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09336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0933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09336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09336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09336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09336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09336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09336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09336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09336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09336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09336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09336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09336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09336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09336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09336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09336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09336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09336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09336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09336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09336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09336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09336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sid w:val="0009336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09336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09336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09336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09336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09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093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09336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93364"/>
    <w:rPr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093364"/>
    <w:pPr>
      <w:spacing w:after="0"/>
      <w:ind w:firstLine="284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093364"/>
    <w:rPr>
      <w:sz w:val="22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09336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093364"/>
    <w:rPr>
      <w:sz w:val="22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093364"/>
    <w:pPr>
      <w:spacing w:after="0"/>
      <w:ind w:left="284" w:firstLine="284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093364"/>
    <w:rPr>
      <w:sz w:val="22"/>
    </w:rPr>
  </w:style>
  <w:style w:type="paragraph" w:styleId="Titel">
    <w:name w:val="Title"/>
    <w:basedOn w:val="Standard"/>
    <w:next w:val="Standard"/>
    <w:link w:val="TitelZchn"/>
    <w:uiPriority w:val="10"/>
    <w:semiHidden/>
    <w:rsid w:val="00093364"/>
    <w:pPr>
      <w:pBdr>
        <w:bottom w:val="single" w:sz="8" w:space="4" w:color="A7C5E4" w:themeColor="accent1"/>
      </w:pBdr>
      <w:spacing w:after="300"/>
      <w:contextualSpacing/>
    </w:pPr>
    <w:rPr>
      <w:rFonts w:asciiTheme="majorHAnsi" w:eastAsiaTheme="majorEastAsia" w:hAnsiTheme="majorHAnsi" w:cstheme="majorBidi"/>
      <w:color w:val="156A94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93364"/>
    <w:rPr>
      <w:rFonts w:asciiTheme="majorHAnsi" w:eastAsiaTheme="majorEastAsia" w:hAnsiTheme="majorHAnsi" w:cstheme="majorBidi"/>
      <w:color w:val="156A94" w:themeColor="text2" w:themeShade="BF"/>
      <w:spacing w:val="5"/>
      <w:kern w:val="28"/>
      <w:sz w:val="52"/>
      <w:szCs w:val="52"/>
    </w:rPr>
  </w:style>
  <w:style w:type="numbering" w:customStyle="1" w:styleId="TQ-Aufzhlung025">
    <w:name w:val="TQ-Aufzählung 025"/>
    <w:uiPriority w:val="99"/>
    <w:rsid w:val="00093364"/>
    <w:pPr>
      <w:numPr>
        <w:numId w:val="16"/>
      </w:numPr>
    </w:pPr>
  </w:style>
  <w:style w:type="numbering" w:customStyle="1" w:styleId="TQ-Aufzhlung05">
    <w:name w:val="TQ-Aufzählung 05"/>
    <w:uiPriority w:val="99"/>
    <w:rsid w:val="00093364"/>
    <w:pPr>
      <w:numPr>
        <w:numId w:val="17"/>
      </w:numPr>
    </w:pPr>
  </w:style>
  <w:style w:type="numbering" w:customStyle="1" w:styleId="TQ-Quadratblau">
    <w:name w:val="TQ-Quadrat_blau"/>
    <w:uiPriority w:val="99"/>
    <w:rsid w:val="00093364"/>
    <w:pPr>
      <w:numPr>
        <w:numId w:val="18"/>
      </w:numPr>
    </w:pPr>
  </w:style>
  <w:style w:type="numbering" w:customStyle="1" w:styleId="TQ-Quadratgrau">
    <w:name w:val="TQ-Quadrat_grau"/>
    <w:uiPriority w:val="99"/>
    <w:rsid w:val="00093364"/>
    <w:pPr>
      <w:numPr>
        <w:numId w:val="19"/>
      </w:numPr>
    </w:pPr>
  </w:style>
  <w:style w:type="paragraph" w:customStyle="1" w:styleId="berschrift">
    <w:name w:val="Überschrift"/>
    <w:basedOn w:val="Standard"/>
    <w:next w:val="Absatz1"/>
    <w:uiPriority w:val="1"/>
    <w:qFormat/>
    <w:rsid w:val="00093364"/>
    <w:pPr>
      <w:spacing w:before="120" w:after="120"/>
    </w:pPr>
    <w:rPr>
      <w:rFonts w:asciiTheme="majorHAnsi" w:hAnsiTheme="majorHAnsi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093364"/>
    <w:pPr>
      <w:numPr>
        <w:ilvl w:val="1"/>
      </w:numPr>
    </w:pPr>
    <w:rPr>
      <w:rFonts w:asciiTheme="majorHAnsi" w:eastAsiaTheme="majorEastAsia" w:hAnsiTheme="majorHAnsi" w:cstheme="majorBidi"/>
      <w:i/>
      <w:iCs/>
      <w:color w:val="A7C5E4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93364"/>
    <w:rPr>
      <w:rFonts w:asciiTheme="majorHAnsi" w:eastAsiaTheme="majorEastAsia" w:hAnsiTheme="majorHAnsi" w:cstheme="majorBidi"/>
      <w:i/>
      <w:iCs/>
      <w:color w:val="A7C5E4" w:themeColor="accent1"/>
      <w:spacing w:val="15"/>
      <w:sz w:val="24"/>
      <w:szCs w:val="24"/>
    </w:rPr>
  </w:style>
  <w:style w:type="paragraph" w:styleId="Verzeichnis1">
    <w:name w:val="toc 1"/>
    <w:basedOn w:val="Standard"/>
    <w:next w:val="Standard"/>
    <w:autoRedefine/>
    <w:semiHidden/>
    <w:rsid w:val="00093364"/>
    <w:pPr>
      <w:tabs>
        <w:tab w:val="right" w:leader="dot" w:pos="9781"/>
      </w:tabs>
    </w:pPr>
  </w:style>
  <w:style w:type="paragraph" w:styleId="Verzeichnis2">
    <w:name w:val="toc 2"/>
    <w:basedOn w:val="Standard"/>
    <w:next w:val="Standard"/>
    <w:autoRedefine/>
    <w:semiHidden/>
    <w:rsid w:val="00093364"/>
    <w:pPr>
      <w:tabs>
        <w:tab w:val="right" w:leader="dot" w:pos="9781"/>
      </w:tabs>
      <w:ind w:left="240"/>
    </w:pPr>
  </w:style>
  <w:style w:type="paragraph" w:styleId="Verzeichnis3">
    <w:name w:val="toc 3"/>
    <w:basedOn w:val="Standard"/>
    <w:next w:val="Standard"/>
    <w:autoRedefine/>
    <w:semiHidden/>
    <w:rsid w:val="00093364"/>
    <w:pPr>
      <w:tabs>
        <w:tab w:val="right" w:leader="dot" w:pos="9781"/>
      </w:tabs>
      <w:ind w:left="480"/>
    </w:pPr>
  </w:style>
  <w:style w:type="paragraph" w:styleId="Verzeichnis4">
    <w:name w:val="toc 4"/>
    <w:basedOn w:val="Standard"/>
    <w:next w:val="Standard"/>
    <w:autoRedefine/>
    <w:semiHidden/>
    <w:rsid w:val="00093364"/>
    <w:pPr>
      <w:tabs>
        <w:tab w:val="right" w:leader="dot" w:pos="9781"/>
      </w:tabs>
      <w:ind w:left="720"/>
    </w:pPr>
  </w:style>
  <w:style w:type="paragraph" w:styleId="Verzeichnis5">
    <w:name w:val="toc 5"/>
    <w:basedOn w:val="Standard"/>
    <w:next w:val="Standard"/>
    <w:autoRedefine/>
    <w:semiHidden/>
    <w:rsid w:val="00093364"/>
    <w:pPr>
      <w:tabs>
        <w:tab w:val="right" w:leader="dot" w:pos="9781"/>
      </w:tabs>
      <w:ind w:left="960"/>
    </w:pPr>
  </w:style>
  <w:style w:type="paragraph" w:styleId="Verzeichnis6">
    <w:name w:val="toc 6"/>
    <w:basedOn w:val="Standard"/>
    <w:next w:val="Standard"/>
    <w:autoRedefine/>
    <w:semiHidden/>
    <w:rsid w:val="00093364"/>
    <w:pPr>
      <w:tabs>
        <w:tab w:val="right" w:leader="dot" w:pos="9781"/>
      </w:tabs>
      <w:ind w:left="1200"/>
    </w:pPr>
  </w:style>
  <w:style w:type="paragraph" w:styleId="Verzeichnis7">
    <w:name w:val="toc 7"/>
    <w:basedOn w:val="Standard"/>
    <w:next w:val="Standard"/>
    <w:autoRedefine/>
    <w:semiHidden/>
    <w:rsid w:val="00093364"/>
    <w:pPr>
      <w:tabs>
        <w:tab w:val="right" w:leader="dot" w:pos="9781"/>
      </w:tabs>
      <w:ind w:left="1440"/>
    </w:pPr>
  </w:style>
  <w:style w:type="paragraph" w:styleId="Verzeichnis8">
    <w:name w:val="toc 8"/>
    <w:basedOn w:val="Standard"/>
    <w:next w:val="Standard"/>
    <w:autoRedefine/>
    <w:semiHidden/>
    <w:rsid w:val="00093364"/>
    <w:pPr>
      <w:tabs>
        <w:tab w:val="right" w:leader="dot" w:pos="9781"/>
      </w:tabs>
      <w:ind w:left="1680"/>
    </w:pPr>
  </w:style>
  <w:style w:type="paragraph" w:styleId="Verzeichnis9">
    <w:name w:val="toc 9"/>
    <w:basedOn w:val="Standard"/>
    <w:next w:val="Standard"/>
    <w:autoRedefine/>
    <w:semiHidden/>
    <w:rsid w:val="00093364"/>
    <w:pPr>
      <w:tabs>
        <w:tab w:val="right" w:leader="dot" w:pos="9781"/>
      </w:tabs>
      <w:ind w:left="1920"/>
    </w:pPr>
  </w:style>
  <w:style w:type="paragraph" w:styleId="Zitat">
    <w:name w:val="Quote"/>
    <w:basedOn w:val="Standard"/>
    <w:next w:val="Standard"/>
    <w:link w:val="ZitatZchn"/>
    <w:uiPriority w:val="29"/>
    <w:semiHidden/>
    <w:rsid w:val="0009336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093364"/>
    <w:rPr>
      <w:i/>
      <w:iCs/>
      <w:color w:val="000000" w:themeColor="text1"/>
      <w:sz w:val="22"/>
    </w:rPr>
  </w:style>
  <w:style w:type="paragraph" w:customStyle="1" w:styleId="ZwischenberschriftBlau">
    <w:name w:val="Zwischenüberschrift Blau"/>
    <w:basedOn w:val="Standard"/>
    <w:next w:val="Absatz1"/>
    <w:uiPriority w:val="1"/>
    <w:qFormat/>
    <w:rsid w:val="00093364"/>
    <w:pPr>
      <w:spacing w:before="120" w:after="120"/>
    </w:pPr>
    <w:rPr>
      <w:rFonts w:asciiTheme="majorHAnsi" w:hAnsiTheme="majorHAnsi"/>
      <w:b/>
      <w:color w:val="1D8EC6" w:themeColor="text2"/>
    </w:rPr>
  </w:style>
  <w:style w:type="paragraph" w:customStyle="1" w:styleId="ZwischenberschriftSchwarz">
    <w:name w:val="Zwischenüberschrift Schwarz"/>
    <w:basedOn w:val="Standard"/>
    <w:next w:val="Absatz1"/>
    <w:uiPriority w:val="1"/>
    <w:rsid w:val="00093364"/>
    <w:pPr>
      <w:spacing w:before="120" w:after="120"/>
    </w:pPr>
    <w:rPr>
      <w:rFonts w:asciiTheme="majorHAnsi" w:hAnsiTheme="majorHAnsi"/>
      <w:b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6C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6C6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6C6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6C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6C63"/>
    <w:rPr>
      <w:b/>
      <w:bCs/>
    </w:rPr>
  </w:style>
  <w:style w:type="paragraph" w:styleId="berarbeitung">
    <w:name w:val="Revision"/>
    <w:hidden/>
    <w:uiPriority w:val="99"/>
    <w:semiHidden/>
    <w:rsid w:val="001A6C6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Q-Design">
  <a:themeElements>
    <a:clrScheme name="TQ-Farbpalette">
      <a:dk1>
        <a:srgbClr val="000000"/>
      </a:dk1>
      <a:lt1>
        <a:sysClr val="window" lastClr="FFFFFF"/>
      </a:lt1>
      <a:dk2>
        <a:srgbClr val="1D8EC6"/>
      </a:dk2>
      <a:lt2>
        <a:srgbClr val="F2F2F2"/>
      </a:lt2>
      <a:accent1>
        <a:srgbClr val="A7C5E4"/>
      </a:accent1>
      <a:accent2>
        <a:srgbClr val="821114"/>
      </a:accent2>
      <a:accent3>
        <a:srgbClr val="1D8EC6"/>
      </a:accent3>
      <a:accent4>
        <a:srgbClr val="E2D175"/>
      </a:accent4>
      <a:accent5>
        <a:srgbClr val="818309"/>
      </a:accent5>
      <a:accent6>
        <a:srgbClr val="D6E3F6"/>
      </a:accent6>
      <a:hlink>
        <a:srgbClr val="1D8EC6"/>
      </a:hlink>
      <a:folHlink>
        <a:srgbClr val="8F8F8F"/>
      </a:folHlink>
    </a:clrScheme>
    <a:fontScheme name="TQ_Kaufmännisch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larhei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48B1158F022F468490CD72334EFB09" ma:contentTypeVersion="" ma:contentTypeDescription="Ein neues Dokument erstellen." ma:contentTypeScope="" ma:versionID="c4de3811fa64af24a6d68a306a0f0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54FBE4-D879-4574-B028-087DE7819EE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380B26-5DFC-42E8-B0BA-F516E9AD8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15534-08B8-4E4D-96E4-04CE6431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DAD8414-8DF6-4B13-BBB6-4B232782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Neutrale Dokumentenvorlage</vt:lpstr>
    </vt:vector>
  </TitlesOfParts>
  <Company>TQ Systems GmbH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Neutrale Dokumentenvorlage</dc:title>
  <dc:creator>Eicher Thomas</dc:creator>
  <cp:lastModifiedBy>Schmeil, Hartmut</cp:lastModifiedBy>
  <cp:revision>21</cp:revision>
  <cp:lastPrinted>2015-02-16T11:06:00Z</cp:lastPrinted>
  <dcterms:created xsi:type="dcterms:W3CDTF">2021-01-08T08:59:00Z</dcterms:created>
  <dcterms:modified xsi:type="dcterms:W3CDTF">2021-01-14T07:56:00Z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0x010100BD48B1158F022F468490CD72334EFB09</vt:lpwstr>
  </property>
</Properties>
</file>